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7F3AB12" w14:textId="7250BA72" w:rsidR="00785BCA" w:rsidRPr="00D10BF0" w:rsidRDefault="006065AB" w:rsidP="00785BCA">
      <w:pPr>
        <w:jc w:val="center"/>
      </w:pPr>
      <w:r>
        <w:t>ZO 2020/001</w:t>
      </w:r>
    </w:p>
    <w:p w14:paraId="4918A8BF" w14:textId="77777777" w:rsidR="001669E8" w:rsidRPr="00D10BF0" w:rsidRDefault="001669E8"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4F50A2C9" w:rsidR="001669E8" w:rsidRPr="00D10BF0" w:rsidRDefault="00923CBE" w:rsidP="00785BCA">
      <w:pPr>
        <w:jc w:val="center"/>
      </w:pPr>
      <w:r w:rsidRPr="00D10BF0">
        <w:rPr>
          <w:b/>
          <w:bCs/>
        </w:rPr>
        <w:t>„Kanalizácia a ČOV - Kráľová pri Senci, Kostolná pri Dunaji a Hrubá Borša“</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JUDr. Tomáš Uríček</w:t>
            </w:r>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3825A80F" w:rsidR="00176C4D" w:rsidRPr="00D10BF0" w:rsidRDefault="00E872AB" w:rsidP="00176C4D">
            <w:r w:rsidRPr="00D10BF0">
              <w:t xml:space="preserve">Starosta </w:t>
            </w:r>
            <w:r w:rsidR="00D81DE4" w:rsidRPr="00D10BF0">
              <w:t>o</w:t>
            </w:r>
            <w:r w:rsidRPr="00D10BF0">
              <w:t>bce Kráľová pri Senci</w:t>
            </w:r>
          </w:p>
          <w:p w14:paraId="759D8740" w14:textId="65987FEF" w:rsidR="00E872AB" w:rsidRPr="00D10BF0" w:rsidRDefault="00E872AB" w:rsidP="00176C4D">
            <w:r w:rsidRPr="00D10BF0">
              <w:t xml:space="preserve">Starosta </w:t>
            </w:r>
            <w:r w:rsidR="00D81DE4" w:rsidRPr="00D10BF0">
              <w:t>o</w:t>
            </w:r>
            <w:r w:rsidRPr="00D10BF0">
              <w:t>bce Kostolná pri Dunaji</w:t>
            </w:r>
          </w:p>
          <w:p w14:paraId="0F697D52" w14:textId="55BEC8AE" w:rsidR="00E872AB" w:rsidRPr="00D10BF0" w:rsidRDefault="00E872AB" w:rsidP="00176C4D">
            <w:r w:rsidRPr="00D10BF0">
              <w:t xml:space="preserve">Starosta </w:t>
            </w:r>
            <w:r w:rsidR="00D81DE4" w:rsidRPr="00D10BF0">
              <w:t>o</w:t>
            </w:r>
            <w:r w:rsidRPr="00D10BF0">
              <w:t>bce Hrubá Borša</w:t>
            </w:r>
          </w:p>
          <w:p w14:paraId="3FAA2BCC" w14:textId="77777777" w:rsidR="00176C4D" w:rsidRPr="00D10BF0" w:rsidRDefault="00176C4D" w:rsidP="00176C4D"/>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3C66443F" w14:textId="4C308D91" w:rsidR="00C70804" w:rsidRPr="00D10BF0" w:rsidRDefault="00BB0AB2" w:rsidP="00C70804">
            <w:pPr>
              <w:jc w:val="right"/>
            </w:pPr>
            <w:r w:rsidRPr="00D10BF0">
              <w:t>JUDr. Dušan Šebok</w:t>
            </w:r>
          </w:p>
          <w:p w14:paraId="5EEE7426" w14:textId="412FC044" w:rsidR="00176C4D" w:rsidRPr="00D10BF0" w:rsidRDefault="00103DE2" w:rsidP="00176C4D">
            <w:pPr>
              <w:jc w:val="right"/>
            </w:pPr>
            <w:r w:rsidRPr="00D10BF0">
              <w:t xml:space="preserve">Ing. </w:t>
            </w:r>
            <w:r w:rsidR="00BB0AB2" w:rsidRPr="00D10BF0">
              <w:t>Igor Šillo</w:t>
            </w:r>
          </w:p>
          <w:p w14:paraId="396AA448" w14:textId="11A577B2" w:rsidR="00BB0AB2" w:rsidRPr="00D10BF0" w:rsidRDefault="00BB0AB2" w:rsidP="00176C4D">
            <w:pPr>
              <w:jc w:val="right"/>
            </w:pPr>
            <w:r w:rsidRPr="00D10BF0">
              <w:t>Mgr. Ján Klačko</w:t>
            </w: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42609FEA" w:rsidR="00552DA7" w:rsidRPr="00D10BF0" w:rsidRDefault="00785BCA" w:rsidP="00552DA7">
      <w:pPr>
        <w:jc w:val="center"/>
      </w:pPr>
      <w:r w:rsidRPr="00D10BF0">
        <w:t>V</w:t>
      </w:r>
      <w:r w:rsidR="005B4F38" w:rsidRPr="00D10BF0">
        <w:rPr>
          <w:rFonts w:cs="Calibri"/>
        </w:rPr>
        <w:t> </w:t>
      </w:r>
      <w:r w:rsidR="005B4F38" w:rsidRPr="00D10BF0">
        <w:t>Kráľovej pri Senci</w:t>
      </w:r>
      <w:r w:rsidRPr="00D10BF0">
        <w:t xml:space="preserve">, dňa </w:t>
      </w:r>
      <w:r w:rsidR="006065AB">
        <w:t>09.03.2020</w:t>
      </w:r>
    </w:p>
    <w:p w14:paraId="0CDA47B6" w14:textId="2292592A" w:rsidR="00785BCA" w:rsidRPr="00D10BF0" w:rsidRDefault="00785BCA" w:rsidP="00785BCA">
      <w:pPr>
        <w:jc w:val="center"/>
        <w:sectPr w:rsidR="00785BCA" w:rsidRPr="00D10BF0" w:rsidSect="006F0BE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docGrid w:linePitch="360"/>
        </w:sectPr>
      </w:pPr>
    </w:p>
    <w:p w14:paraId="1670C611" w14:textId="03943C2C" w:rsidR="00D91E6D" w:rsidRPr="00D10BF0" w:rsidRDefault="00D91E6D">
      <w:pPr>
        <w:pStyle w:val="TOC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54E2D4A1" w14:textId="039C2DC2" w:rsidR="00171596" w:rsidRDefault="00485661">
      <w:pPr>
        <w:pStyle w:val="TOC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34734207" w:history="1">
        <w:r w:rsidR="00171596" w:rsidRPr="00FD2ABA">
          <w:rPr>
            <w:rStyle w:val="Hyperlink"/>
          </w:rPr>
          <w:t>ČASŤ A</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Pokyny pre uchádzačov</w:t>
        </w:r>
        <w:r w:rsidR="00171596">
          <w:rPr>
            <w:webHidden/>
          </w:rPr>
          <w:tab/>
        </w:r>
        <w:r w:rsidR="00171596">
          <w:rPr>
            <w:webHidden/>
          </w:rPr>
          <w:fldChar w:fldCharType="begin"/>
        </w:r>
        <w:r w:rsidR="00171596">
          <w:rPr>
            <w:webHidden/>
          </w:rPr>
          <w:instrText xml:space="preserve"> PAGEREF _Toc34734207 \h </w:instrText>
        </w:r>
        <w:r w:rsidR="00171596">
          <w:rPr>
            <w:webHidden/>
          </w:rPr>
        </w:r>
        <w:r w:rsidR="00171596">
          <w:rPr>
            <w:webHidden/>
          </w:rPr>
          <w:fldChar w:fldCharType="separate"/>
        </w:r>
        <w:r w:rsidR="00C852F4">
          <w:rPr>
            <w:webHidden/>
          </w:rPr>
          <w:t>4</w:t>
        </w:r>
        <w:r w:rsidR="00171596">
          <w:rPr>
            <w:webHidden/>
          </w:rPr>
          <w:fldChar w:fldCharType="end"/>
        </w:r>
      </w:hyperlink>
    </w:p>
    <w:p w14:paraId="1D041781" w14:textId="634BDE9C" w:rsidR="00171596" w:rsidRDefault="002B78C8">
      <w:pPr>
        <w:pStyle w:val="TOC2"/>
        <w:rPr>
          <w:rFonts w:asciiTheme="minorHAnsi" w:eastAsiaTheme="minorEastAsia" w:hAnsiTheme="minorHAnsi" w:cstheme="minorBidi"/>
          <w:b w:val="0"/>
          <w:smallCaps w:val="0"/>
          <w:sz w:val="22"/>
          <w:szCs w:val="22"/>
          <w:lang w:eastAsia="sk-SK"/>
        </w:rPr>
      </w:pPr>
      <w:hyperlink w:anchor="_Toc34734208" w:history="1">
        <w:r w:rsidR="00171596" w:rsidRPr="00FD2ABA">
          <w:rPr>
            <w:rStyle w:val="Hyperlink"/>
          </w:rPr>
          <w:t>ODDIEL 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Všeobecné informácie</w:t>
        </w:r>
        <w:r w:rsidR="00171596">
          <w:rPr>
            <w:webHidden/>
          </w:rPr>
          <w:tab/>
        </w:r>
        <w:r w:rsidR="00171596">
          <w:rPr>
            <w:webHidden/>
          </w:rPr>
          <w:fldChar w:fldCharType="begin"/>
        </w:r>
        <w:r w:rsidR="00171596">
          <w:rPr>
            <w:webHidden/>
          </w:rPr>
          <w:instrText xml:space="preserve"> PAGEREF _Toc34734208 \h </w:instrText>
        </w:r>
        <w:r w:rsidR="00171596">
          <w:rPr>
            <w:webHidden/>
          </w:rPr>
        </w:r>
        <w:r w:rsidR="00171596">
          <w:rPr>
            <w:webHidden/>
          </w:rPr>
          <w:fldChar w:fldCharType="separate"/>
        </w:r>
        <w:r w:rsidR="00C852F4">
          <w:rPr>
            <w:webHidden/>
          </w:rPr>
          <w:t>4</w:t>
        </w:r>
        <w:r w:rsidR="00171596">
          <w:rPr>
            <w:webHidden/>
          </w:rPr>
          <w:fldChar w:fldCharType="end"/>
        </w:r>
      </w:hyperlink>
    </w:p>
    <w:p w14:paraId="410682BC" w14:textId="78B7F592" w:rsidR="00171596" w:rsidRDefault="002B78C8">
      <w:pPr>
        <w:pStyle w:val="TOC3"/>
        <w:rPr>
          <w:rFonts w:eastAsiaTheme="minorEastAsia"/>
          <w:i w:val="0"/>
          <w:iCs w:val="0"/>
          <w:noProof/>
          <w:sz w:val="22"/>
          <w:szCs w:val="22"/>
          <w:lang w:eastAsia="sk-SK"/>
        </w:rPr>
      </w:pPr>
      <w:hyperlink w:anchor="_Toc34734209"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Identifikácia osoby podľa § 8 ods. 1 ZVO</w:t>
        </w:r>
        <w:r w:rsidR="00171596">
          <w:rPr>
            <w:noProof/>
            <w:webHidden/>
          </w:rPr>
          <w:tab/>
        </w:r>
        <w:r w:rsidR="00171596">
          <w:rPr>
            <w:noProof/>
            <w:webHidden/>
          </w:rPr>
          <w:fldChar w:fldCharType="begin"/>
        </w:r>
        <w:r w:rsidR="00171596">
          <w:rPr>
            <w:noProof/>
            <w:webHidden/>
          </w:rPr>
          <w:instrText xml:space="preserve"> PAGEREF _Toc34734209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31D23C17" w14:textId="060846D4" w:rsidR="00171596" w:rsidRDefault="002B78C8">
      <w:pPr>
        <w:pStyle w:val="TOC3"/>
        <w:rPr>
          <w:rFonts w:eastAsiaTheme="minorEastAsia"/>
          <w:i w:val="0"/>
          <w:iCs w:val="0"/>
          <w:noProof/>
          <w:sz w:val="22"/>
          <w:szCs w:val="22"/>
          <w:lang w:eastAsia="sk-SK"/>
        </w:rPr>
      </w:pPr>
      <w:hyperlink w:anchor="_Toc34734210"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Predmet zákazky</w:t>
        </w:r>
        <w:r w:rsidR="00171596">
          <w:rPr>
            <w:noProof/>
            <w:webHidden/>
          </w:rPr>
          <w:tab/>
        </w:r>
        <w:r w:rsidR="00171596">
          <w:rPr>
            <w:noProof/>
            <w:webHidden/>
          </w:rPr>
          <w:fldChar w:fldCharType="begin"/>
        </w:r>
        <w:r w:rsidR="00171596">
          <w:rPr>
            <w:noProof/>
            <w:webHidden/>
          </w:rPr>
          <w:instrText xml:space="preserve"> PAGEREF _Toc34734210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6958175E" w14:textId="25CE66C0" w:rsidR="00171596" w:rsidRDefault="002B78C8">
      <w:pPr>
        <w:pStyle w:val="TOC3"/>
        <w:rPr>
          <w:rFonts w:eastAsiaTheme="minorEastAsia"/>
          <w:i w:val="0"/>
          <w:iCs w:val="0"/>
          <w:noProof/>
          <w:sz w:val="22"/>
          <w:szCs w:val="22"/>
          <w:lang w:eastAsia="sk-SK"/>
        </w:rPr>
      </w:pPr>
      <w:hyperlink w:anchor="_Toc34734211"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Komplexnosť dodávky a odôvodnenie nerozdelenia zákazky</w:t>
        </w:r>
        <w:r w:rsidR="00171596">
          <w:rPr>
            <w:noProof/>
            <w:webHidden/>
          </w:rPr>
          <w:tab/>
        </w:r>
        <w:r w:rsidR="00171596">
          <w:rPr>
            <w:noProof/>
            <w:webHidden/>
          </w:rPr>
          <w:fldChar w:fldCharType="begin"/>
        </w:r>
        <w:r w:rsidR="00171596">
          <w:rPr>
            <w:noProof/>
            <w:webHidden/>
          </w:rPr>
          <w:instrText xml:space="preserve"> PAGEREF _Toc34734211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73856941" w14:textId="4DBA53BF" w:rsidR="00171596" w:rsidRDefault="002B78C8">
      <w:pPr>
        <w:pStyle w:val="TOC3"/>
        <w:rPr>
          <w:rFonts w:eastAsiaTheme="minorEastAsia"/>
          <w:i w:val="0"/>
          <w:iCs w:val="0"/>
          <w:noProof/>
          <w:sz w:val="22"/>
          <w:szCs w:val="22"/>
          <w:lang w:eastAsia="sk-SK"/>
        </w:rPr>
      </w:pPr>
      <w:hyperlink w:anchor="_Toc34734212"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Zdroj finačných prostriedkov</w:t>
        </w:r>
        <w:r w:rsidR="00171596">
          <w:rPr>
            <w:noProof/>
            <w:webHidden/>
          </w:rPr>
          <w:tab/>
        </w:r>
        <w:r w:rsidR="00171596">
          <w:rPr>
            <w:noProof/>
            <w:webHidden/>
          </w:rPr>
          <w:fldChar w:fldCharType="begin"/>
        </w:r>
        <w:r w:rsidR="00171596">
          <w:rPr>
            <w:noProof/>
            <w:webHidden/>
          </w:rPr>
          <w:instrText xml:space="preserve"> PAGEREF _Toc34734212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6023E955" w14:textId="26F9085D" w:rsidR="00171596" w:rsidRDefault="002B78C8">
      <w:pPr>
        <w:pStyle w:val="TOC3"/>
        <w:rPr>
          <w:rFonts w:eastAsiaTheme="minorEastAsia"/>
          <w:i w:val="0"/>
          <w:iCs w:val="0"/>
          <w:noProof/>
          <w:sz w:val="22"/>
          <w:szCs w:val="22"/>
          <w:lang w:eastAsia="sk-SK"/>
        </w:rPr>
      </w:pPr>
      <w:hyperlink w:anchor="_Toc34734213"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Zmluva</w:t>
        </w:r>
        <w:r w:rsidR="00171596">
          <w:rPr>
            <w:noProof/>
            <w:webHidden/>
          </w:rPr>
          <w:tab/>
        </w:r>
        <w:r w:rsidR="00171596">
          <w:rPr>
            <w:noProof/>
            <w:webHidden/>
          </w:rPr>
          <w:fldChar w:fldCharType="begin"/>
        </w:r>
        <w:r w:rsidR="00171596">
          <w:rPr>
            <w:noProof/>
            <w:webHidden/>
          </w:rPr>
          <w:instrText xml:space="preserve"> PAGEREF _Toc34734213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5CBB527F" w14:textId="54D2A47C" w:rsidR="00171596" w:rsidRDefault="002B78C8">
      <w:pPr>
        <w:pStyle w:val="TOC3"/>
        <w:rPr>
          <w:rFonts w:eastAsiaTheme="minorEastAsia"/>
          <w:i w:val="0"/>
          <w:iCs w:val="0"/>
          <w:noProof/>
          <w:sz w:val="22"/>
          <w:szCs w:val="22"/>
          <w:lang w:eastAsia="sk-SK"/>
        </w:rPr>
      </w:pPr>
      <w:hyperlink w:anchor="_Toc34734214" w:history="1">
        <w:r w:rsidR="00171596" w:rsidRPr="00FD2ABA">
          <w:rPr>
            <w:rStyle w:val="Hyperlink"/>
            <w:rFonts w:cs="Times New Roman"/>
            <w:noProof/>
          </w:rPr>
          <w:t>6</w:t>
        </w:r>
        <w:r w:rsidR="00171596">
          <w:rPr>
            <w:rFonts w:eastAsiaTheme="minorEastAsia"/>
            <w:i w:val="0"/>
            <w:iCs w:val="0"/>
            <w:noProof/>
            <w:sz w:val="22"/>
            <w:szCs w:val="22"/>
            <w:lang w:eastAsia="sk-SK"/>
          </w:rPr>
          <w:tab/>
        </w:r>
        <w:r w:rsidR="00171596" w:rsidRPr="00FD2ABA">
          <w:rPr>
            <w:rStyle w:val="Hyperlink"/>
            <w:noProof/>
          </w:rPr>
          <w:t>Miesto a termín dodania Predmetu zákazky</w:t>
        </w:r>
        <w:r w:rsidR="00171596">
          <w:rPr>
            <w:noProof/>
            <w:webHidden/>
          </w:rPr>
          <w:tab/>
        </w:r>
        <w:r w:rsidR="00171596">
          <w:rPr>
            <w:noProof/>
            <w:webHidden/>
          </w:rPr>
          <w:fldChar w:fldCharType="begin"/>
        </w:r>
        <w:r w:rsidR="00171596">
          <w:rPr>
            <w:noProof/>
            <w:webHidden/>
          </w:rPr>
          <w:instrText xml:space="preserve"> PAGEREF _Toc34734214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1958AC34" w14:textId="17229EA0" w:rsidR="00171596" w:rsidRDefault="002B78C8">
      <w:pPr>
        <w:pStyle w:val="TOC3"/>
        <w:rPr>
          <w:rFonts w:eastAsiaTheme="minorEastAsia"/>
          <w:i w:val="0"/>
          <w:iCs w:val="0"/>
          <w:noProof/>
          <w:sz w:val="22"/>
          <w:szCs w:val="22"/>
          <w:lang w:eastAsia="sk-SK"/>
        </w:rPr>
      </w:pPr>
      <w:hyperlink w:anchor="_Toc34734215" w:history="1">
        <w:r w:rsidR="00171596" w:rsidRPr="00FD2ABA">
          <w:rPr>
            <w:rStyle w:val="Hyperlink"/>
            <w:rFonts w:cs="Times New Roman"/>
            <w:noProof/>
          </w:rPr>
          <w:t>7</w:t>
        </w:r>
        <w:r w:rsidR="00171596">
          <w:rPr>
            <w:rFonts w:eastAsiaTheme="minorEastAsia"/>
            <w:i w:val="0"/>
            <w:iCs w:val="0"/>
            <w:noProof/>
            <w:sz w:val="22"/>
            <w:szCs w:val="22"/>
            <w:lang w:eastAsia="sk-SK"/>
          </w:rPr>
          <w:tab/>
        </w:r>
        <w:r w:rsidR="00171596" w:rsidRPr="00FD2ABA">
          <w:rPr>
            <w:rStyle w:val="Hyperlink"/>
            <w:noProof/>
          </w:rPr>
          <w:t>Oprávnení uchádzači</w:t>
        </w:r>
        <w:r w:rsidR="00171596">
          <w:rPr>
            <w:noProof/>
            <w:webHidden/>
          </w:rPr>
          <w:tab/>
        </w:r>
        <w:r w:rsidR="00171596">
          <w:rPr>
            <w:noProof/>
            <w:webHidden/>
          </w:rPr>
          <w:fldChar w:fldCharType="begin"/>
        </w:r>
        <w:r w:rsidR="00171596">
          <w:rPr>
            <w:noProof/>
            <w:webHidden/>
          </w:rPr>
          <w:instrText xml:space="preserve"> PAGEREF _Toc34734215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79D3071A" w14:textId="04158B54" w:rsidR="00171596" w:rsidRDefault="002B78C8">
      <w:pPr>
        <w:pStyle w:val="TOC3"/>
        <w:rPr>
          <w:rFonts w:eastAsiaTheme="minorEastAsia"/>
          <w:i w:val="0"/>
          <w:iCs w:val="0"/>
          <w:noProof/>
          <w:sz w:val="22"/>
          <w:szCs w:val="22"/>
          <w:lang w:eastAsia="sk-SK"/>
        </w:rPr>
      </w:pPr>
      <w:hyperlink w:anchor="_Toc34734216" w:history="1">
        <w:r w:rsidR="00171596" w:rsidRPr="00FD2ABA">
          <w:rPr>
            <w:rStyle w:val="Hyperlink"/>
            <w:rFonts w:cs="Times New Roman"/>
            <w:noProof/>
          </w:rPr>
          <w:t>8</w:t>
        </w:r>
        <w:r w:rsidR="00171596">
          <w:rPr>
            <w:rFonts w:eastAsiaTheme="minorEastAsia"/>
            <w:i w:val="0"/>
            <w:iCs w:val="0"/>
            <w:noProof/>
            <w:sz w:val="22"/>
            <w:szCs w:val="22"/>
            <w:lang w:eastAsia="sk-SK"/>
          </w:rPr>
          <w:tab/>
        </w:r>
        <w:r w:rsidR="00171596" w:rsidRPr="00FD2ABA">
          <w:rPr>
            <w:rStyle w:val="Hyperlink"/>
            <w:noProof/>
          </w:rPr>
          <w:t>Predloženie a obsah ponúk</w:t>
        </w:r>
        <w:r w:rsidR="00171596">
          <w:rPr>
            <w:noProof/>
            <w:webHidden/>
          </w:rPr>
          <w:tab/>
        </w:r>
        <w:r w:rsidR="00171596">
          <w:rPr>
            <w:noProof/>
            <w:webHidden/>
          </w:rPr>
          <w:fldChar w:fldCharType="begin"/>
        </w:r>
        <w:r w:rsidR="00171596">
          <w:rPr>
            <w:noProof/>
            <w:webHidden/>
          </w:rPr>
          <w:instrText xml:space="preserve"> PAGEREF _Toc34734216 \h </w:instrText>
        </w:r>
        <w:r w:rsidR="00171596">
          <w:rPr>
            <w:noProof/>
            <w:webHidden/>
          </w:rPr>
        </w:r>
        <w:r w:rsidR="00171596">
          <w:rPr>
            <w:noProof/>
            <w:webHidden/>
          </w:rPr>
          <w:fldChar w:fldCharType="separate"/>
        </w:r>
        <w:r w:rsidR="00C852F4">
          <w:rPr>
            <w:noProof/>
            <w:webHidden/>
          </w:rPr>
          <w:t>6</w:t>
        </w:r>
        <w:r w:rsidR="00171596">
          <w:rPr>
            <w:noProof/>
            <w:webHidden/>
          </w:rPr>
          <w:fldChar w:fldCharType="end"/>
        </w:r>
      </w:hyperlink>
    </w:p>
    <w:p w14:paraId="2FC463D6" w14:textId="05430FA4" w:rsidR="00171596" w:rsidRDefault="002B78C8">
      <w:pPr>
        <w:pStyle w:val="TOC3"/>
        <w:rPr>
          <w:rFonts w:eastAsiaTheme="minorEastAsia"/>
          <w:i w:val="0"/>
          <w:iCs w:val="0"/>
          <w:noProof/>
          <w:sz w:val="22"/>
          <w:szCs w:val="22"/>
          <w:lang w:eastAsia="sk-SK"/>
        </w:rPr>
      </w:pPr>
      <w:hyperlink w:anchor="_Toc34734217" w:history="1">
        <w:r w:rsidR="00171596" w:rsidRPr="00FD2ABA">
          <w:rPr>
            <w:rStyle w:val="Hyperlink"/>
            <w:rFonts w:cs="Times New Roman"/>
            <w:noProof/>
          </w:rPr>
          <w:t>9</w:t>
        </w:r>
        <w:r w:rsidR="00171596">
          <w:rPr>
            <w:rFonts w:eastAsiaTheme="minorEastAsia"/>
            <w:i w:val="0"/>
            <w:iCs w:val="0"/>
            <w:noProof/>
            <w:sz w:val="22"/>
            <w:szCs w:val="22"/>
            <w:lang w:eastAsia="sk-SK"/>
          </w:rPr>
          <w:tab/>
        </w:r>
        <w:r w:rsidR="00171596" w:rsidRPr="00FD2ABA">
          <w:rPr>
            <w:rStyle w:val="Hyperlink"/>
            <w:noProof/>
          </w:rPr>
          <w:t>Variantné riešenie</w:t>
        </w:r>
        <w:r w:rsidR="00171596">
          <w:rPr>
            <w:noProof/>
            <w:webHidden/>
          </w:rPr>
          <w:tab/>
        </w:r>
        <w:r w:rsidR="00171596">
          <w:rPr>
            <w:noProof/>
            <w:webHidden/>
          </w:rPr>
          <w:fldChar w:fldCharType="begin"/>
        </w:r>
        <w:r w:rsidR="00171596">
          <w:rPr>
            <w:noProof/>
            <w:webHidden/>
          </w:rPr>
          <w:instrText xml:space="preserve"> PAGEREF _Toc34734217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1C36D818" w14:textId="5339CFA3" w:rsidR="00171596" w:rsidRDefault="002B78C8">
      <w:pPr>
        <w:pStyle w:val="TOC3"/>
        <w:tabs>
          <w:tab w:val="left" w:pos="709"/>
        </w:tabs>
        <w:rPr>
          <w:rFonts w:eastAsiaTheme="minorEastAsia"/>
          <w:i w:val="0"/>
          <w:iCs w:val="0"/>
          <w:noProof/>
          <w:sz w:val="22"/>
          <w:szCs w:val="22"/>
          <w:lang w:eastAsia="sk-SK"/>
        </w:rPr>
      </w:pPr>
      <w:hyperlink w:anchor="_Toc34734218" w:history="1">
        <w:r w:rsidR="00171596" w:rsidRPr="00FD2ABA">
          <w:rPr>
            <w:rStyle w:val="Hyperlink"/>
            <w:rFonts w:cs="Times New Roman"/>
            <w:noProof/>
          </w:rPr>
          <w:t>10</w:t>
        </w:r>
        <w:r w:rsidR="00171596">
          <w:rPr>
            <w:rFonts w:eastAsiaTheme="minorEastAsia"/>
            <w:i w:val="0"/>
            <w:iCs w:val="0"/>
            <w:noProof/>
            <w:sz w:val="22"/>
            <w:szCs w:val="22"/>
            <w:lang w:eastAsia="sk-SK"/>
          </w:rPr>
          <w:tab/>
        </w:r>
        <w:r w:rsidR="00171596" w:rsidRPr="00FD2ABA">
          <w:rPr>
            <w:rStyle w:val="Hyperlink"/>
            <w:noProof/>
          </w:rPr>
          <w:t>Platnosť ponúk</w:t>
        </w:r>
        <w:r w:rsidR="00171596">
          <w:rPr>
            <w:noProof/>
            <w:webHidden/>
          </w:rPr>
          <w:tab/>
        </w:r>
        <w:r w:rsidR="00171596">
          <w:rPr>
            <w:noProof/>
            <w:webHidden/>
          </w:rPr>
          <w:fldChar w:fldCharType="begin"/>
        </w:r>
        <w:r w:rsidR="00171596">
          <w:rPr>
            <w:noProof/>
            <w:webHidden/>
          </w:rPr>
          <w:instrText xml:space="preserve"> PAGEREF _Toc34734218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7F0CD1E7" w14:textId="7B371044" w:rsidR="00171596" w:rsidRDefault="002B78C8">
      <w:pPr>
        <w:pStyle w:val="TOC3"/>
        <w:tabs>
          <w:tab w:val="left" w:pos="709"/>
        </w:tabs>
        <w:rPr>
          <w:rFonts w:eastAsiaTheme="minorEastAsia"/>
          <w:i w:val="0"/>
          <w:iCs w:val="0"/>
          <w:noProof/>
          <w:sz w:val="22"/>
          <w:szCs w:val="22"/>
          <w:lang w:eastAsia="sk-SK"/>
        </w:rPr>
      </w:pPr>
      <w:hyperlink w:anchor="_Toc34734219" w:history="1">
        <w:r w:rsidR="00171596" w:rsidRPr="00FD2ABA">
          <w:rPr>
            <w:rStyle w:val="Hyperlink"/>
            <w:rFonts w:cs="Times New Roman"/>
            <w:noProof/>
          </w:rPr>
          <w:t>11</w:t>
        </w:r>
        <w:r w:rsidR="00171596">
          <w:rPr>
            <w:rFonts w:eastAsiaTheme="minorEastAsia"/>
            <w:i w:val="0"/>
            <w:iCs w:val="0"/>
            <w:noProof/>
            <w:sz w:val="22"/>
            <w:szCs w:val="22"/>
            <w:lang w:eastAsia="sk-SK"/>
          </w:rPr>
          <w:tab/>
        </w:r>
        <w:r w:rsidR="00171596" w:rsidRPr="00FD2ABA">
          <w:rPr>
            <w:rStyle w:val="Hyperlink"/>
            <w:noProof/>
          </w:rPr>
          <w:t>Náklady na ponuky</w:t>
        </w:r>
        <w:r w:rsidR="00171596">
          <w:rPr>
            <w:noProof/>
            <w:webHidden/>
          </w:rPr>
          <w:tab/>
        </w:r>
        <w:r w:rsidR="00171596">
          <w:rPr>
            <w:noProof/>
            <w:webHidden/>
          </w:rPr>
          <w:fldChar w:fldCharType="begin"/>
        </w:r>
        <w:r w:rsidR="00171596">
          <w:rPr>
            <w:noProof/>
            <w:webHidden/>
          </w:rPr>
          <w:instrText xml:space="preserve"> PAGEREF _Toc34734219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29DD8C2C" w14:textId="39011371" w:rsidR="00171596" w:rsidRDefault="002B78C8">
      <w:pPr>
        <w:pStyle w:val="TOC2"/>
        <w:rPr>
          <w:rFonts w:asciiTheme="minorHAnsi" w:eastAsiaTheme="minorEastAsia" w:hAnsiTheme="minorHAnsi" w:cstheme="minorBidi"/>
          <w:b w:val="0"/>
          <w:smallCaps w:val="0"/>
          <w:sz w:val="22"/>
          <w:szCs w:val="22"/>
          <w:lang w:eastAsia="sk-SK"/>
        </w:rPr>
      </w:pPr>
      <w:hyperlink w:anchor="_Toc34734220" w:history="1">
        <w:r w:rsidR="00171596" w:rsidRPr="00FD2ABA">
          <w:rPr>
            <w:rStyle w:val="Hyperlink"/>
          </w:rPr>
          <w:t>ODDIEL 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Dorozumievanie medzi Verejným obstarávateľom a</w:t>
        </w:r>
        <w:r w:rsidR="00171596" w:rsidRPr="00FD2ABA">
          <w:rPr>
            <w:rStyle w:val="Hyperlink"/>
            <w:rFonts w:cs="Calibri"/>
          </w:rPr>
          <w:t> </w:t>
        </w:r>
        <w:r w:rsidR="00171596" w:rsidRPr="00FD2ABA">
          <w:rPr>
            <w:rStyle w:val="Hyperlink"/>
          </w:rPr>
          <w:t>uch</w:t>
        </w:r>
        <w:r w:rsidR="00171596" w:rsidRPr="00FD2ABA">
          <w:rPr>
            <w:rStyle w:val="Hyperlink"/>
            <w:rFonts w:cs="Proba Pro"/>
          </w:rPr>
          <w:t>á</w:t>
        </w:r>
        <w:r w:rsidR="00171596" w:rsidRPr="00FD2ABA">
          <w:rPr>
            <w:rStyle w:val="Hyperlink"/>
          </w:rPr>
          <w:t>dza</w:t>
        </w:r>
        <w:r w:rsidR="00171596" w:rsidRPr="00FD2ABA">
          <w:rPr>
            <w:rStyle w:val="Hyperlink"/>
            <w:rFonts w:cs="Proba Pro"/>
          </w:rPr>
          <w:t>č</w:t>
        </w:r>
        <w:r w:rsidR="00171596" w:rsidRPr="00FD2ABA">
          <w:rPr>
            <w:rStyle w:val="Hyperlink"/>
          </w:rPr>
          <w:t>mi alebo z</w:t>
        </w:r>
        <w:r w:rsidR="00171596" w:rsidRPr="00FD2ABA">
          <w:rPr>
            <w:rStyle w:val="Hyperlink"/>
            <w:rFonts w:cs="Proba Pro"/>
          </w:rPr>
          <w:t>á</w:t>
        </w:r>
        <w:r w:rsidR="00171596" w:rsidRPr="00FD2ABA">
          <w:rPr>
            <w:rStyle w:val="Hyperlink"/>
          </w:rPr>
          <w:t>ujemcami</w:t>
        </w:r>
        <w:r w:rsidR="00171596">
          <w:rPr>
            <w:webHidden/>
          </w:rPr>
          <w:tab/>
        </w:r>
        <w:r w:rsidR="00171596">
          <w:rPr>
            <w:webHidden/>
          </w:rPr>
          <w:fldChar w:fldCharType="begin"/>
        </w:r>
        <w:r w:rsidR="00171596">
          <w:rPr>
            <w:webHidden/>
          </w:rPr>
          <w:instrText xml:space="preserve"> PAGEREF _Toc34734220 \h </w:instrText>
        </w:r>
        <w:r w:rsidR="00171596">
          <w:rPr>
            <w:webHidden/>
          </w:rPr>
        </w:r>
        <w:r w:rsidR="00171596">
          <w:rPr>
            <w:webHidden/>
          </w:rPr>
          <w:fldChar w:fldCharType="separate"/>
        </w:r>
        <w:r w:rsidR="00C852F4">
          <w:rPr>
            <w:webHidden/>
          </w:rPr>
          <w:t>9</w:t>
        </w:r>
        <w:r w:rsidR="00171596">
          <w:rPr>
            <w:webHidden/>
          </w:rPr>
          <w:fldChar w:fldCharType="end"/>
        </w:r>
      </w:hyperlink>
    </w:p>
    <w:p w14:paraId="33573433" w14:textId="1AAF2E14" w:rsidR="00171596" w:rsidRDefault="002B78C8">
      <w:pPr>
        <w:pStyle w:val="TOC3"/>
        <w:tabs>
          <w:tab w:val="left" w:pos="709"/>
        </w:tabs>
        <w:rPr>
          <w:rFonts w:eastAsiaTheme="minorEastAsia"/>
          <w:i w:val="0"/>
          <w:iCs w:val="0"/>
          <w:noProof/>
          <w:sz w:val="22"/>
          <w:szCs w:val="22"/>
          <w:lang w:eastAsia="sk-SK"/>
        </w:rPr>
      </w:pPr>
      <w:hyperlink w:anchor="_Toc34734221" w:history="1">
        <w:r w:rsidR="00171596" w:rsidRPr="00FD2ABA">
          <w:rPr>
            <w:rStyle w:val="Hyperlink"/>
            <w:rFonts w:cs="Times New Roman"/>
            <w:noProof/>
          </w:rPr>
          <w:t>12</w:t>
        </w:r>
        <w:r w:rsidR="00171596">
          <w:rPr>
            <w:rFonts w:eastAsiaTheme="minorEastAsia"/>
            <w:i w:val="0"/>
            <w:iCs w:val="0"/>
            <w:noProof/>
            <w:sz w:val="22"/>
            <w:szCs w:val="22"/>
            <w:lang w:eastAsia="sk-SK"/>
          </w:rPr>
          <w:tab/>
        </w:r>
        <w:r w:rsidR="00171596" w:rsidRPr="00FD2ABA">
          <w:rPr>
            <w:rStyle w:val="Hyperlink"/>
            <w:noProof/>
          </w:rPr>
          <w:t>Dorozumievanie medzi Verejným obstarávateľom a uchádzačmi alebo záujemcami</w:t>
        </w:r>
        <w:r w:rsidR="00171596">
          <w:rPr>
            <w:noProof/>
            <w:webHidden/>
          </w:rPr>
          <w:tab/>
        </w:r>
        <w:r w:rsidR="00171596">
          <w:rPr>
            <w:noProof/>
            <w:webHidden/>
          </w:rPr>
          <w:fldChar w:fldCharType="begin"/>
        </w:r>
        <w:r w:rsidR="00171596">
          <w:rPr>
            <w:noProof/>
            <w:webHidden/>
          </w:rPr>
          <w:instrText xml:space="preserve"> PAGEREF _Toc34734221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337A558E" w14:textId="63701D27" w:rsidR="00171596" w:rsidRDefault="002B78C8">
      <w:pPr>
        <w:pStyle w:val="TOC3"/>
        <w:tabs>
          <w:tab w:val="left" w:pos="709"/>
        </w:tabs>
        <w:rPr>
          <w:rFonts w:eastAsiaTheme="minorEastAsia"/>
          <w:i w:val="0"/>
          <w:iCs w:val="0"/>
          <w:noProof/>
          <w:sz w:val="22"/>
          <w:szCs w:val="22"/>
          <w:lang w:eastAsia="sk-SK"/>
        </w:rPr>
      </w:pPr>
      <w:hyperlink w:anchor="_Toc34734222" w:history="1">
        <w:r w:rsidR="00171596" w:rsidRPr="00FD2ABA">
          <w:rPr>
            <w:rStyle w:val="Hyperlink"/>
            <w:rFonts w:cs="Times New Roman"/>
            <w:noProof/>
          </w:rPr>
          <w:t>13</w:t>
        </w:r>
        <w:r w:rsidR="00171596">
          <w:rPr>
            <w:rFonts w:eastAsiaTheme="minorEastAsia"/>
            <w:i w:val="0"/>
            <w:iCs w:val="0"/>
            <w:noProof/>
            <w:sz w:val="22"/>
            <w:szCs w:val="22"/>
            <w:lang w:eastAsia="sk-SK"/>
          </w:rPr>
          <w:tab/>
        </w:r>
        <w:r w:rsidR="00171596" w:rsidRPr="00FD2ABA">
          <w:rPr>
            <w:rStyle w:val="Hyperlink"/>
            <w:noProof/>
          </w:rPr>
          <w:t>Dostupnosť súťažných podkladov, Vysvetľovanie a doplnenie súťažných podkladov</w:t>
        </w:r>
        <w:r w:rsidR="00171596">
          <w:rPr>
            <w:noProof/>
            <w:webHidden/>
          </w:rPr>
          <w:tab/>
        </w:r>
        <w:r w:rsidR="00171596">
          <w:rPr>
            <w:noProof/>
            <w:webHidden/>
          </w:rPr>
          <w:fldChar w:fldCharType="begin"/>
        </w:r>
        <w:r w:rsidR="00171596">
          <w:rPr>
            <w:noProof/>
            <w:webHidden/>
          </w:rPr>
          <w:instrText xml:space="preserve"> PAGEREF _Toc34734222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7730F7EF" w14:textId="35AA6B42" w:rsidR="00171596" w:rsidRDefault="002B78C8">
      <w:pPr>
        <w:pStyle w:val="TOC3"/>
        <w:tabs>
          <w:tab w:val="left" w:pos="709"/>
        </w:tabs>
        <w:rPr>
          <w:rFonts w:eastAsiaTheme="minorEastAsia"/>
          <w:i w:val="0"/>
          <w:iCs w:val="0"/>
          <w:noProof/>
          <w:sz w:val="22"/>
          <w:szCs w:val="22"/>
          <w:lang w:eastAsia="sk-SK"/>
        </w:rPr>
      </w:pPr>
      <w:hyperlink w:anchor="_Toc34734223" w:history="1">
        <w:r w:rsidR="00171596" w:rsidRPr="00FD2ABA">
          <w:rPr>
            <w:rStyle w:val="Hyperlink"/>
            <w:rFonts w:cs="Times New Roman"/>
            <w:noProof/>
          </w:rPr>
          <w:t>14</w:t>
        </w:r>
        <w:r w:rsidR="00171596">
          <w:rPr>
            <w:rFonts w:eastAsiaTheme="minorEastAsia"/>
            <w:i w:val="0"/>
            <w:iCs w:val="0"/>
            <w:noProof/>
            <w:sz w:val="22"/>
            <w:szCs w:val="22"/>
            <w:lang w:eastAsia="sk-SK"/>
          </w:rPr>
          <w:tab/>
        </w:r>
        <w:r w:rsidR="00171596" w:rsidRPr="00FD2ABA">
          <w:rPr>
            <w:rStyle w:val="Hyperlink"/>
            <w:noProof/>
          </w:rPr>
          <w:t>Obhliadka miesta dodania Predmetu zákazky</w:t>
        </w:r>
        <w:r w:rsidR="00171596">
          <w:rPr>
            <w:noProof/>
            <w:webHidden/>
          </w:rPr>
          <w:tab/>
        </w:r>
        <w:r w:rsidR="00171596">
          <w:rPr>
            <w:noProof/>
            <w:webHidden/>
          </w:rPr>
          <w:fldChar w:fldCharType="begin"/>
        </w:r>
        <w:r w:rsidR="00171596">
          <w:rPr>
            <w:noProof/>
            <w:webHidden/>
          </w:rPr>
          <w:instrText xml:space="preserve"> PAGEREF _Toc34734223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2CA47360" w14:textId="1927A82C" w:rsidR="00171596" w:rsidRDefault="002B78C8">
      <w:pPr>
        <w:pStyle w:val="TOC2"/>
        <w:rPr>
          <w:rFonts w:asciiTheme="minorHAnsi" w:eastAsiaTheme="minorEastAsia" w:hAnsiTheme="minorHAnsi" w:cstheme="minorBidi"/>
          <w:b w:val="0"/>
          <w:smallCaps w:val="0"/>
          <w:sz w:val="22"/>
          <w:szCs w:val="22"/>
          <w:lang w:eastAsia="sk-SK"/>
        </w:rPr>
      </w:pPr>
      <w:hyperlink w:anchor="_Toc34734224" w:history="1">
        <w:r w:rsidR="00171596" w:rsidRPr="00FD2ABA">
          <w:rPr>
            <w:rStyle w:val="Hyperlink"/>
          </w:rPr>
          <w:t>ODDIEL III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Príprava ponuky</w:t>
        </w:r>
        <w:r w:rsidR="00171596">
          <w:rPr>
            <w:webHidden/>
          </w:rPr>
          <w:tab/>
        </w:r>
        <w:r w:rsidR="00171596">
          <w:rPr>
            <w:webHidden/>
          </w:rPr>
          <w:fldChar w:fldCharType="begin"/>
        </w:r>
        <w:r w:rsidR="00171596">
          <w:rPr>
            <w:webHidden/>
          </w:rPr>
          <w:instrText xml:space="preserve"> PAGEREF _Toc34734224 \h </w:instrText>
        </w:r>
        <w:r w:rsidR="00171596">
          <w:rPr>
            <w:webHidden/>
          </w:rPr>
        </w:r>
        <w:r w:rsidR="00171596">
          <w:rPr>
            <w:webHidden/>
          </w:rPr>
          <w:fldChar w:fldCharType="separate"/>
        </w:r>
        <w:r w:rsidR="00C852F4">
          <w:rPr>
            <w:webHidden/>
          </w:rPr>
          <w:t>10</w:t>
        </w:r>
        <w:r w:rsidR="00171596">
          <w:rPr>
            <w:webHidden/>
          </w:rPr>
          <w:fldChar w:fldCharType="end"/>
        </w:r>
      </w:hyperlink>
    </w:p>
    <w:p w14:paraId="3BEB04EA" w14:textId="2FB80D28" w:rsidR="00171596" w:rsidRDefault="002B78C8">
      <w:pPr>
        <w:pStyle w:val="TOC3"/>
        <w:tabs>
          <w:tab w:val="left" w:pos="709"/>
        </w:tabs>
        <w:rPr>
          <w:rFonts w:eastAsiaTheme="minorEastAsia"/>
          <w:i w:val="0"/>
          <w:iCs w:val="0"/>
          <w:noProof/>
          <w:sz w:val="22"/>
          <w:szCs w:val="22"/>
          <w:lang w:eastAsia="sk-SK"/>
        </w:rPr>
      </w:pPr>
      <w:hyperlink w:anchor="_Toc34734225" w:history="1">
        <w:r w:rsidR="00171596" w:rsidRPr="00FD2ABA">
          <w:rPr>
            <w:rStyle w:val="Hyperlink"/>
            <w:rFonts w:cs="Times New Roman"/>
            <w:noProof/>
          </w:rPr>
          <w:t>15</w:t>
        </w:r>
        <w:r w:rsidR="00171596">
          <w:rPr>
            <w:rFonts w:eastAsiaTheme="minorEastAsia"/>
            <w:i w:val="0"/>
            <w:iCs w:val="0"/>
            <w:noProof/>
            <w:sz w:val="22"/>
            <w:szCs w:val="22"/>
            <w:lang w:eastAsia="sk-SK"/>
          </w:rPr>
          <w:tab/>
        </w:r>
        <w:r w:rsidR="00171596" w:rsidRPr="00FD2ABA">
          <w:rPr>
            <w:rStyle w:val="Hyperlink"/>
            <w:noProof/>
          </w:rPr>
          <w:t>Jazyk ponúk</w:t>
        </w:r>
        <w:r w:rsidR="00171596">
          <w:rPr>
            <w:noProof/>
            <w:webHidden/>
          </w:rPr>
          <w:tab/>
        </w:r>
        <w:r w:rsidR="00171596">
          <w:rPr>
            <w:noProof/>
            <w:webHidden/>
          </w:rPr>
          <w:fldChar w:fldCharType="begin"/>
        </w:r>
        <w:r w:rsidR="00171596">
          <w:rPr>
            <w:noProof/>
            <w:webHidden/>
          </w:rPr>
          <w:instrText xml:space="preserve"> PAGEREF _Toc34734225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42285315" w14:textId="498BF645" w:rsidR="00171596" w:rsidRDefault="002B78C8">
      <w:pPr>
        <w:pStyle w:val="TOC3"/>
        <w:tabs>
          <w:tab w:val="left" w:pos="709"/>
        </w:tabs>
        <w:rPr>
          <w:rFonts w:eastAsiaTheme="minorEastAsia"/>
          <w:i w:val="0"/>
          <w:iCs w:val="0"/>
          <w:noProof/>
          <w:sz w:val="22"/>
          <w:szCs w:val="22"/>
          <w:lang w:eastAsia="sk-SK"/>
        </w:rPr>
      </w:pPr>
      <w:hyperlink w:anchor="_Toc34734226" w:history="1">
        <w:r w:rsidR="00171596" w:rsidRPr="00FD2ABA">
          <w:rPr>
            <w:rStyle w:val="Hyperlink"/>
            <w:rFonts w:cs="Times New Roman"/>
            <w:noProof/>
          </w:rPr>
          <w:t>16</w:t>
        </w:r>
        <w:r w:rsidR="00171596">
          <w:rPr>
            <w:rFonts w:eastAsiaTheme="minorEastAsia"/>
            <w:i w:val="0"/>
            <w:iCs w:val="0"/>
            <w:noProof/>
            <w:sz w:val="22"/>
            <w:szCs w:val="22"/>
            <w:lang w:eastAsia="sk-SK"/>
          </w:rPr>
          <w:tab/>
        </w:r>
        <w:r w:rsidR="00171596" w:rsidRPr="00FD2ABA">
          <w:rPr>
            <w:rStyle w:val="Hyperlink"/>
            <w:noProof/>
          </w:rPr>
          <w:t>Zábezpeka</w:t>
        </w:r>
        <w:r w:rsidR="00171596">
          <w:rPr>
            <w:noProof/>
            <w:webHidden/>
          </w:rPr>
          <w:tab/>
        </w:r>
        <w:r w:rsidR="00171596">
          <w:rPr>
            <w:noProof/>
            <w:webHidden/>
          </w:rPr>
          <w:fldChar w:fldCharType="begin"/>
        </w:r>
        <w:r w:rsidR="00171596">
          <w:rPr>
            <w:noProof/>
            <w:webHidden/>
          </w:rPr>
          <w:instrText xml:space="preserve"> PAGEREF _Toc34734226 \h </w:instrText>
        </w:r>
        <w:r w:rsidR="00171596">
          <w:rPr>
            <w:noProof/>
            <w:webHidden/>
          </w:rPr>
        </w:r>
        <w:r w:rsidR="00171596">
          <w:rPr>
            <w:noProof/>
            <w:webHidden/>
          </w:rPr>
          <w:fldChar w:fldCharType="separate"/>
        </w:r>
        <w:r w:rsidR="00C852F4">
          <w:rPr>
            <w:noProof/>
            <w:webHidden/>
          </w:rPr>
          <w:t>11</w:t>
        </w:r>
        <w:r w:rsidR="00171596">
          <w:rPr>
            <w:noProof/>
            <w:webHidden/>
          </w:rPr>
          <w:fldChar w:fldCharType="end"/>
        </w:r>
      </w:hyperlink>
    </w:p>
    <w:p w14:paraId="200830CF" w14:textId="00B4322A" w:rsidR="00171596" w:rsidRDefault="002B78C8">
      <w:pPr>
        <w:pStyle w:val="TOC3"/>
        <w:tabs>
          <w:tab w:val="left" w:pos="709"/>
        </w:tabs>
        <w:rPr>
          <w:rFonts w:eastAsiaTheme="minorEastAsia"/>
          <w:i w:val="0"/>
          <w:iCs w:val="0"/>
          <w:noProof/>
          <w:sz w:val="22"/>
          <w:szCs w:val="22"/>
          <w:lang w:eastAsia="sk-SK"/>
        </w:rPr>
      </w:pPr>
      <w:hyperlink w:anchor="_Toc34734227" w:history="1">
        <w:r w:rsidR="00171596" w:rsidRPr="00FD2ABA">
          <w:rPr>
            <w:rStyle w:val="Hyperlink"/>
            <w:rFonts w:cs="Times New Roman"/>
            <w:noProof/>
          </w:rPr>
          <w:t>17</w:t>
        </w:r>
        <w:r w:rsidR="00171596">
          <w:rPr>
            <w:rFonts w:eastAsiaTheme="minorEastAsia"/>
            <w:i w:val="0"/>
            <w:iCs w:val="0"/>
            <w:noProof/>
            <w:sz w:val="22"/>
            <w:szCs w:val="22"/>
            <w:lang w:eastAsia="sk-SK"/>
          </w:rPr>
          <w:tab/>
        </w:r>
        <w:r w:rsidR="00171596" w:rsidRPr="00FD2ABA">
          <w:rPr>
            <w:rStyle w:val="Hyperlink"/>
            <w:noProof/>
          </w:rPr>
          <w:t>Mena a ceny uvádzané v ponukách</w:t>
        </w:r>
        <w:r w:rsidR="00171596">
          <w:rPr>
            <w:noProof/>
            <w:webHidden/>
          </w:rPr>
          <w:tab/>
        </w:r>
        <w:r w:rsidR="00171596">
          <w:rPr>
            <w:noProof/>
            <w:webHidden/>
          </w:rPr>
          <w:fldChar w:fldCharType="begin"/>
        </w:r>
        <w:r w:rsidR="00171596">
          <w:rPr>
            <w:noProof/>
            <w:webHidden/>
          </w:rPr>
          <w:instrText xml:space="preserve"> PAGEREF _Toc34734227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545496A" w14:textId="27FD3C67" w:rsidR="00171596" w:rsidRDefault="002B78C8">
      <w:pPr>
        <w:pStyle w:val="TOC3"/>
        <w:tabs>
          <w:tab w:val="left" w:pos="709"/>
        </w:tabs>
        <w:rPr>
          <w:rFonts w:eastAsiaTheme="minorEastAsia"/>
          <w:i w:val="0"/>
          <w:iCs w:val="0"/>
          <w:noProof/>
          <w:sz w:val="22"/>
          <w:szCs w:val="22"/>
          <w:lang w:eastAsia="sk-SK"/>
        </w:rPr>
      </w:pPr>
      <w:hyperlink w:anchor="_Toc34734228" w:history="1">
        <w:r w:rsidR="00171596" w:rsidRPr="00FD2ABA">
          <w:rPr>
            <w:rStyle w:val="Hyperlink"/>
            <w:rFonts w:cs="Times New Roman"/>
            <w:noProof/>
          </w:rPr>
          <w:t>18</w:t>
        </w:r>
        <w:r w:rsidR="00171596">
          <w:rPr>
            <w:rFonts w:eastAsiaTheme="minorEastAsia"/>
            <w:i w:val="0"/>
            <w:iCs w:val="0"/>
            <w:noProof/>
            <w:sz w:val="22"/>
            <w:szCs w:val="22"/>
            <w:lang w:eastAsia="sk-SK"/>
          </w:rPr>
          <w:tab/>
        </w:r>
        <w:r w:rsidR="00171596" w:rsidRPr="00FD2ABA">
          <w:rPr>
            <w:rStyle w:val="Hyperlink"/>
            <w:noProof/>
          </w:rPr>
          <w:t>Vyhotovenie ponúk</w:t>
        </w:r>
        <w:r w:rsidR="00171596">
          <w:rPr>
            <w:noProof/>
            <w:webHidden/>
          </w:rPr>
          <w:tab/>
        </w:r>
        <w:r w:rsidR="00171596">
          <w:rPr>
            <w:noProof/>
            <w:webHidden/>
          </w:rPr>
          <w:fldChar w:fldCharType="begin"/>
        </w:r>
        <w:r w:rsidR="00171596">
          <w:rPr>
            <w:noProof/>
            <w:webHidden/>
          </w:rPr>
          <w:instrText xml:space="preserve"> PAGEREF _Toc34734228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E1E6E00" w14:textId="4286526D" w:rsidR="00171596" w:rsidRDefault="002B78C8">
      <w:pPr>
        <w:pStyle w:val="TOC3"/>
        <w:tabs>
          <w:tab w:val="left" w:pos="709"/>
        </w:tabs>
        <w:rPr>
          <w:rFonts w:eastAsiaTheme="minorEastAsia"/>
          <w:i w:val="0"/>
          <w:iCs w:val="0"/>
          <w:noProof/>
          <w:sz w:val="22"/>
          <w:szCs w:val="22"/>
          <w:lang w:eastAsia="sk-SK"/>
        </w:rPr>
      </w:pPr>
      <w:hyperlink w:anchor="_Toc34734229" w:history="1">
        <w:r w:rsidR="00171596" w:rsidRPr="00FD2ABA">
          <w:rPr>
            <w:rStyle w:val="Hyperlink"/>
            <w:rFonts w:cs="Times New Roman"/>
            <w:noProof/>
          </w:rPr>
          <w:t>19</w:t>
        </w:r>
        <w:r w:rsidR="00171596">
          <w:rPr>
            <w:rFonts w:eastAsiaTheme="minorEastAsia"/>
            <w:i w:val="0"/>
            <w:iCs w:val="0"/>
            <w:noProof/>
            <w:sz w:val="22"/>
            <w:szCs w:val="22"/>
            <w:lang w:eastAsia="sk-SK"/>
          </w:rPr>
          <w:tab/>
        </w:r>
        <w:r w:rsidR="00171596" w:rsidRPr="00FD2ABA">
          <w:rPr>
            <w:rStyle w:val="Hyperlink"/>
            <w:noProof/>
          </w:rPr>
          <w:t>Konflikt záujmov</w:t>
        </w:r>
        <w:r w:rsidR="00171596">
          <w:rPr>
            <w:noProof/>
            <w:webHidden/>
          </w:rPr>
          <w:tab/>
        </w:r>
        <w:r w:rsidR="00171596">
          <w:rPr>
            <w:noProof/>
            <w:webHidden/>
          </w:rPr>
          <w:fldChar w:fldCharType="begin"/>
        </w:r>
        <w:r w:rsidR="00171596">
          <w:rPr>
            <w:noProof/>
            <w:webHidden/>
          </w:rPr>
          <w:instrText xml:space="preserve"> PAGEREF _Toc34734229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706EF7FF" w14:textId="5CD4B951" w:rsidR="00171596" w:rsidRDefault="002B78C8">
      <w:pPr>
        <w:pStyle w:val="TOC2"/>
        <w:rPr>
          <w:rFonts w:asciiTheme="minorHAnsi" w:eastAsiaTheme="minorEastAsia" w:hAnsiTheme="minorHAnsi" w:cstheme="minorBidi"/>
          <w:b w:val="0"/>
          <w:smallCaps w:val="0"/>
          <w:sz w:val="22"/>
          <w:szCs w:val="22"/>
          <w:lang w:eastAsia="sk-SK"/>
        </w:rPr>
      </w:pPr>
      <w:hyperlink w:anchor="_Toc34734230" w:history="1">
        <w:r w:rsidR="00171596" w:rsidRPr="00FD2ABA">
          <w:rPr>
            <w:rStyle w:val="Hyperlink"/>
          </w:rPr>
          <w:t>ODDIEL IV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Predkladanie ponúk</w:t>
        </w:r>
        <w:r w:rsidR="00171596">
          <w:rPr>
            <w:webHidden/>
          </w:rPr>
          <w:tab/>
        </w:r>
        <w:r w:rsidR="00171596">
          <w:rPr>
            <w:webHidden/>
          </w:rPr>
          <w:fldChar w:fldCharType="begin"/>
        </w:r>
        <w:r w:rsidR="00171596">
          <w:rPr>
            <w:webHidden/>
          </w:rPr>
          <w:instrText xml:space="preserve"> PAGEREF _Toc34734230 \h </w:instrText>
        </w:r>
        <w:r w:rsidR="00171596">
          <w:rPr>
            <w:webHidden/>
          </w:rPr>
        </w:r>
        <w:r w:rsidR="00171596">
          <w:rPr>
            <w:webHidden/>
          </w:rPr>
          <w:fldChar w:fldCharType="separate"/>
        </w:r>
        <w:r w:rsidR="00C852F4">
          <w:rPr>
            <w:webHidden/>
          </w:rPr>
          <w:t>13</w:t>
        </w:r>
        <w:r w:rsidR="00171596">
          <w:rPr>
            <w:webHidden/>
          </w:rPr>
          <w:fldChar w:fldCharType="end"/>
        </w:r>
      </w:hyperlink>
    </w:p>
    <w:p w14:paraId="6C2CF788" w14:textId="20D17B2D" w:rsidR="00171596" w:rsidRDefault="002B78C8">
      <w:pPr>
        <w:pStyle w:val="TOC3"/>
        <w:tabs>
          <w:tab w:val="left" w:pos="709"/>
        </w:tabs>
        <w:rPr>
          <w:rFonts w:eastAsiaTheme="minorEastAsia"/>
          <w:i w:val="0"/>
          <w:iCs w:val="0"/>
          <w:noProof/>
          <w:sz w:val="22"/>
          <w:szCs w:val="22"/>
          <w:lang w:eastAsia="sk-SK"/>
        </w:rPr>
      </w:pPr>
      <w:hyperlink w:anchor="_Toc34734231" w:history="1">
        <w:r w:rsidR="00171596" w:rsidRPr="00FD2ABA">
          <w:rPr>
            <w:rStyle w:val="Hyperlink"/>
            <w:rFonts w:cs="Times New Roman"/>
            <w:noProof/>
          </w:rPr>
          <w:t>20</w:t>
        </w:r>
        <w:r w:rsidR="00171596">
          <w:rPr>
            <w:rFonts w:eastAsiaTheme="minorEastAsia"/>
            <w:i w:val="0"/>
            <w:iCs w:val="0"/>
            <w:noProof/>
            <w:sz w:val="22"/>
            <w:szCs w:val="22"/>
            <w:lang w:eastAsia="sk-SK"/>
          </w:rPr>
          <w:tab/>
        </w:r>
        <w:r w:rsidR="00171596" w:rsidRPr="00FD2ABA">
          <w:rPr>
            <w:rStyle w:val="Hyperlink"/>
            <w:noProof/>
          </w:rPr>
          <w:t>Spôsob predloženia ponuky</w:t>
        </w:r>
        <w:r w:rsidR="00171596">
          <w:rPr>
            <w:noProof/>
            <w:webHidden/>
          </w:rPr>
          <w:tab/>
        </w:r>
        <w:r w:rsidR="00171596">
          <w:rPr>
            <w:noProof/>
            <w:webHidden/>
          </w:rPr>
          <w:fldChar w:fldCharType="begin"/>
        </w:r>
        <w:r w:rsidR="00171596">
          <w:rPr>
            <w:noProof/>
            <w:webHidden/>
          </w:rPr>
          <w:instrText xml:space="preserve"> PAGEREF _Toc34734231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14210D07" w14:textId="095301E6" w:rsidR="00171596" w:rsidRDefault="002B78C8">
      <w:pPr>
        <w:pStyle w:val="TOC3"/>
        <w:tabs>
          <w:tab w:val="left" w:pos="709"/>
        </w:tabs>
        <w:rPr>
          <w:rFonts w:eastAsiaTheme="minorEastAsia"/>
          <w:i w:val="0"/>
          <w:iCs w:val="0"/>
          <w:noProof/>
          <w:sz w:val="22"/>
          <w:szCs w:val="22"/>
          <w:lang w:eastAsia="sk-SK"/>
        </w:rPr>
      </w:pPr>
      <w:hyperlink w:anchor="_Toc34734232" w:history="1">
        <w:r w:rsidR="00171596" w:rsidRPr="00FD2ABA">
          <w:rPr>
            <w:rStyle w:val="Hyperlink"/>
            <w:rFonts w:cs="Times New Roman"/>
            <w:noProof/>
          </w:rPr>
          <w:t>21</w:t>
        </w:r>
        <w:r w:rsidR="00171596">
          <w:rPr>
            <w:rFonts w:eastAsiaTheme="minorEastAsia"/>
            <w:i w:val="0"/>
            <w:iCs w:val="0"/>
            <w:noProof/>
            <w:sz w:val="22"/>
            <w:szCs w:val="22"/>
            <w:lang w:eastAsia="sk-SK"/>
          </w:rPr>
          <w:tab/>
        </w:r>
        <w:r w:rsidR="00171596" w:rsidRPr="00FD2ABA">
          <w:rPr>
            <w:rStyle w:val="Hyperlink"/>
            <w:noProof/>
          </w:rPr>
          <w:t>Miesto a lehota na predkladanie ponúk</w:t>
        </w:r>
        <w:r w:rsidR="00171596">
          <w:rPr>
            <w:noProof/>
            <w:webHidden/>
          </w:rPr>
          <w:tab/>
        </w:r>
        <w:r w:rsidR="00171596">
          <w:rPr>
            <w:noProof/>
            <w:webHidden/>
          </w:rPr>
          <w:fldChar w:fldCharType="begin"/>
        </w:r>
        <w:r w:rsidR="00171596">
          <w:rPr>
            <w:noProof/>
            <w:webHidden/>
          </w:rPr>
          <w:instrText xml:space="preserve"> PAGEREF _Toc34734232 \h </w:instrText>
        </w:r>
        <w:r w:rsidR="00171596">
          <w:rPr>
            <w:noProof/>
            <w:webHidden/>
          </w:rPr>
        </w:r>
        <w:r w:rsidR="00171596">
          <w:rPr>
            <w:noProof/>
            <w:webHidden/>
          </w:rPr>
          <w:fldChar w:fldCharType="separate"/>
        </w:r>
        <w:r w:rsidR="00C852F4">
          <w:rPr>
            <w:noProof/>
            <w:webHidden/>
          </w:rPr>
          <w:t>14</w:t>
        </w:r>
        <w:r w:rsidR="00171596">
          <w:rPr>
            <w:noProof/>
            <w:webHidden/>
          </w:rPr>
          <w:fldChar w:fldCharType="end"/>
        </w:r>
      </w:hyperlink>
    </w:p>
    <w:p w14:paraId="52FD7951" w14:textId="56EB3083" w:rsidR="00171596" w:rsidRDefault="002B78C8">
      <w:pPr>
        <w:pStyle w:val="TOC3"/>
        <w:tabs>
          <w:tab w:val="left" w:pos="709"/>
        </w:tabs>
        <w:rPr>
          <w:rFonts w:eastAsiaTheme="minorEastAsia"/>
          <w:i w:val="0"/>
          <w:iCs w:val="0"/>
          <w:noProof/>
          <w:sz w:val="22"/>
          <w:szCs w:val="22"/>
          <w:lang w:eastAsia="sk-SK"/>
        </w:rPr>
      </w:pPr>
      <w:hyperlink w:anchor="_Toc34734233" w:history="1">
        <w:r w:rsidR="00171596" w:rsidRPr="00FD2ABA">
          <w:rPr>
            <w:rStyle w:val="Hyperlink"/>
            <w:rFonts w:cs="Times New Roman"/>
            <w:noProof/>
          </w:rPr>
          <w:t>22</w:t>
        </w:r>
        <w:r w:rsidR="00171596">
          <w:rPr>
            <w:rFonts w:eastAsiaTheme="minorEastAsia"/>
            <w:i w:val="0"/>
            <w:iCs w:val="0"/>
            <w:noProof/>
            <w:sz w:val="22"/>
            <w:szCs w:val="22"/>
            <w:lang w:eastAsia="sk-SK"/>
          </w:rPr>
          <w:tab/>
        </w:r>
        <w:r w:rsidR="00171596" w:rsidRPr="00FD2ABA">
          <w:rPr>
            <w:rStyle w:val="Hyperlink"/>
            <w:noProof/>
          </w:rPr>
          <w:t>Doplnenie, zmena a odvolanie ponúk</w:t>
        </w:r>
        <w:r w:rsidR="00171596">
          <w:rPr>
            <w:noProof/>
            <w:webHidden/>
          </w:rPr>
          <w:tab/>
        </w:r>
        <w:r w:rsidR="00171596">
          <w:rPr>
            <w:noProof/>
            <w:webHidden/>
          </w:rPr>
          <w:fldChar w:fldCharType="begin"/>
        </w:r>
        <w:r w:rsidR="00171596">
          <w:rPr>
            <w:noProof/>
            <w:webHidden/>
          </w:rPr>
          <w:instrText xml:space="preserve"> PAGEREF _Toc34734233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612405F8" w14:textId="7D2A1FC1" w:rsidR="00171596" w:rsidRDefault="002B78C8">
      <w:pPr>
        <w:pStyle w:val="TOC2"/>
        <w:rPr>
          <w:rFonts w:asciiTheme="minorHAnsi" w:eastAsiaTheme="minorEastAsia" w:hAnsiTheme="minorHAnsi" w:cstheme="minorBidi"/>
          <w:b w:val="0"/>
          <w:smallCaps w:val="0"/>
          <w:sz w:val="22"/>
          <w:szCs w:val="22"/>
          <w:lang w:eastAsia="sk-SK"/>
        </w:rPr>
      </w:pPr>
      <w:hyperlink w:anchor="_Toc34734234" w:history="1">
        <w:r w:rsidR="00171596" w:rsidRPr="00FD2ABA">
          <w:rPr>
            <w:rStyle w:val="Hyperlink"/>
          </w:rPr>
          <w:t>ODDIEL 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Otváranie a vyhodnotenie ponúk</w:t>
        </w:r>
        <w:r w:rsidR="00171596">
          <w:rPr>
            <w:webHidden/>
          </w:rPr>
          <w:tab/>
        </w:r>
        <w:r w:rsidR="00171596">
          <w:rPr>
            <w:webHidden/>
          </w:rPr>
          <w:fldChar w:fldCharType="begin"/>
        </w:r>
        <w:r w:rsidR="00171596">
          <w:rPr>
            <w:webHidden/>
          </w:rPr>
          <w:instrText xml:space="preserve"> PAGEREF _Toc34734234 \h </w:instrText>
        </w:r>
        <w:r w:rsidR="00171596">
          <w:rPr>
            <w:webHidden/>
          </w:rPr>
        </w:r>
        <w:r w:rsidR="00171596">
          <w:rPr>
            <w:webHidden/>
          </w:rPr>
          <w:fldChar w:fldCharType="separate"/>
        </w:r>
        <w:r w:rsidR="00C852F4">
          <w:rPr>
            <w:webHidden/>
          </w:rPr>
          <w:t>15</w:t>
        </w:r>
        <w:r w:rsidR="00171596">
          <w:rPr>
            <w:webHidden/>
          </w:rPr>
          <w:fldChar w:fldCharType="end"/>
        </w:r>
      </w:hyperlink>
    </w:p>
    <w:p w14:paraId="3E05EA5D" w14:textId="30AA7B1C" w:rsidR="00171596" w:rsidRDefault="002B78C8">
      <w:pPr>
        <w:pStyle w:val="TOC3"/>
        <w:tabs>
          <w:tab w:val="left" w:pos="709"/>
        </w:tabs>
        <w:rPr>
          <w:rFonts w:eastAsiaTheme="minorEastAsia"/>
          <w:i w:val="0"/>
          <w:iCs w:val="0"/>
          <w:noProof/>
          <w:sz w:val="22"/>
          <w:szCs w:val="22"/>
          <w:lang w:eastAsia="sk-SK"/>
        </w:rPr>
      </w:pPr>
      <w:hyperlink w:anchor="_Toc34734235" w:history="1">
        <w:r w:rsidR="00171596" w:rsidRPr="00FD2ABA">
          <w:rPr>
            <w:rStyle w:val="Hyperlink"/>
            <w:rFonts w:cs="Times New Roman"/>
            <w:noProof/>
          </w:rPr>
          <w:t>23</w:t>
        </w:r>
        <w:r w:rsidR="00171596">
          <w:rPr>
            <w:rFonts w:eastAsiaTheme="minorEastAsia"/>
            <w:i w:val="0"/>
            <w:iCs w:val="0"/>
            <w:noProof/>
            <w:sz w:val="22"/>
            <w:szCs w:val="22"/>
            <w:lang w:eastAsia="sk-SK"/>
          </w:rPr>
          <w:tab/>
        </w:r>
        <w:r w:rsidR="00171596" w:rsidRPr="00FD2ABA">
          <w:rPr>
            <w:rStyle w:val="Hyperlink"/>
            <w:noProof/>
          </w:rPr>
          <w:t>Otváranie ponúk</w:t>
        </w:r>
        <w:r w:rsidR="00171596">
          <w:rPr>
            <w:noProof/>
            <w:webHidden/>
          </w:rPr>
          <w:tab/>
        </w:r>
        <w:r w:rsidR="00171596">
          <w:rPr>
            <w:noProof/>
            <w:webHidden/>
          </w:rPr>
          <w:fldChar w:fldCharType="begin"/>
        </w:r>
        <w:r w:rsidR="00171596">
          <w:rPr>
            <w:noProof/>
            <w:webHidden/>
          </w:rPr>
          <w:instrText xml:space="preserve"> PAGEREF _Toc34734235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03FCC183" w14:textId="4E6B6260" w:rsidR="00171596" w:rsidRDefault="002B78C8">
      <w:pPr>
        <w:pStyle w:val="TOC3"/>
        <w:tabs>
          <w:tab w:val="left" w:pos="709"/>
        </w:tabs>
        <w:rPr>
          <w:rFonts w:eastAsiaTheme="minorEastAsia"/>
          <w:i w:val="0"/>
          <w:iCs w:val="0"/>
          <w:noProof/>
          <w:sz w:val="22"/>
          <w:szCs w:val="22"/>
          <w:lang w:eastAsia="sk-SK"/>
        </w:rPr>
      </w:pPr>
      <w:hyperlink w:anchor="_Toc34734236" w:history="1">
        <w:r w:rsidR="00171596" w:rsidRPr="00FD2ABA">
          <w:rPr>
            <w:rStyle w:val="Hyperlink"/>
            <w:rFonts w:cs="Times New Roman"/>
            <w:noProof/>
          </w:rPr>
          <w:t>24</w:t>
        </w:r>
        <w:r w:rsidR="00171596">
          <w:rPr>
            <w:rFonts w:eastAsiaTheme="minorEastAsia"/>
            <w:i w:val="0"/>
            <w:iCs w:val="0"/>
            <w:noProof/>
            <w:sz w:val="22"/>
            <w:szCs w:val="22"/>
            <w:lang w:eastAsia="sk-SK"/>
          </w:rPr>
          <w:tab/>
        </w:r>
        <w:r w:rsidR="00171596" w:rsidRPr="00FD2ABA">
          <w:rPr>
            <w:rStyle w:val="Hyperlink"/>
            <w:noProof/>
          </w:rPr>
          <w:t>Vyhodnotenie splnenia podmienok účasti, vysvetľovanie a vyhodnocovanie ponúk</w:t>
        </w:r>
        <w:r w:rsidR="00171596">
          <w:rPr>
            <w:noProof/>
            <w:webHidden/>
          </w:rPr>
          <w:tab/>
        </w:r>
        <w:r w:rsidR="00171596">
          <w:rPr>
            <w:noProof/>
            <w:webHidden/>
          </w:rPr>
          <w:fldChar w:fldCharType="begin"/>
        </w:r>
        <w:r w:rsidR="00171596">
          <w:rPr>
            <w:noProof/>
            <w:webHidden/>
          </w:rPr>
          <w:instrText xml:space="preserve"> PAGEREF _Toc34734236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12987C42" w14:textId="7759D3BE" w:rsidR="00171596" w:rsidRDefault="002B78C8">
      <w:pPr>
        <w:pStyle w:val="TOC3"/>
        <w:tabs>
          <w:tab w:val="left" w:pos="709"/>
        </w:tabs>
        <w:rPr>
          <w:rFonts w:eastAsiaTheme="minorEastAsia"/>
          <w:i w:val="0"/>
          <w:iCs w:val="0"/>
          <w:noProof/>
          <w:sz w:val="22"/>
          <w:szCs w:val="22"/>
          <w:lang w:eastAsia="sk-SK"/>
        </w:rPr>
      </w:pPr>
      <w:hyperlink w:anchor="_Toc34734237" w:history="1">
        <w:r w:rsidR="00171596" w:rsidRPr="00FD2ABA">
          <w:rPr>
            <w:rStyle w:val="Hyperlink"/>
            <w:rFonts w:cs="Times New Roman"/>
            <w:noProof/>
          </w:rPr>
          <w:t>25</w:t>
        </w:r>
        <w:r w:rsidR="00171596">
          <w:rPr>
            <w:rFonts w:eastAsiaTheme="minorEastAsia"/>
            <w:i w:val="0"/>
            <w:iCs w:val="0"/>
            <w:noProof/>
            <w:sz w:val="22"/>
            <w:szCs w:val="22"/>
            <w:lang w:eastAsia="sk-SK"/>
          </w:rPr>
          <w:tab/>
        </w:r>
        <w:r w:rsidR="00171596" w:rsidRPr="00FD2ABA">
          <w:rPr>
            <w:rStyle w:val="Hyperlink"/>
            <w:noProof/>
          </w:rPr>
          <w:t>Dôvernosť procesu Verejného obstarávania</w:t>
        </w:r>
        <w:r w:rsidR="00171596">
          <w:rPr>
            <w:noProof/>
            <w:webHidden/>
          </w:rPr>
          <w:tab/>
        </w:r>
        <w:r w:rsidR="00171596">
          <w:rPr>
            <w:noProof/>
            <w:webHidden/>
          </w:rPr>
          <w:fldChar w:fldCharType="begin"/>
        </w:r>
        <w:r w:rsidR="00171596">
          <w:rPr>
            <w:noProof/>
            <w:webHidden/>
          </w:rPr>
          <w:instrText xml:space="preserve"> PAGEREF _Toc34734237 \h </w:instrText>
        </w:r>
        <w:r w:rsidR="00171596">
          <w:rPr>
            <w:noProof/>
            <w:webHidden/>
          </w:rPr>
        </w:r>
        <w:r w:rsidR="00171596">
          <w:rPr>
            <w:noProof/>
            <w:webHidden/>
          </w:rPr>
          <w:fldChar w:fldCharType="separate"/>
        </w:r>
        <w:r w:rsidR="00C852F4">
          <w:rPr>
            <w:noProof/>
            <w:webHidden/>
          </w:rPr>
          <w:t>17</w:t>
        </w:r>
        <w:r w:rsidR="00171596">
          <w:rPr>
            <w:noProof/>
            <w:webHidden/>
          </w:rPr>
          <w:fldChar w:fldCharType="end"/>
        </w:r>
      </w:hyperlink>
    </w:p>
    <w:p w14:paraId="7EE3B641" w14:textId="1472C282" w:rsidR="00171596" w:rsidRDefault="002B78C8">
      <w:pPr>
        <w:pStyle w:val="TOC2"/>
        <w:rPr>
          <w:rFonts w:asciiTheme="minorHAnsi" w:eastAsiaTheme="minorEastAsia" w:hAnsiTheme="minorHAnsi" w:cstheme="minorBidi"/>
          <w:b w:val="0"/>
          <w:smallCaps w:val="0"/>
          <w:sz w:val="22"/>
          <w:szCs w:val="22"/>
          <w:lang w:eastAsia="sk-SK"/>
        </w:rPr>
      </w:pPr>
      <w:hyperlink w:anchor="_Toc34734238" w:history="1">
        <w:r w:rsidR="00171596" w:rsidRPr="00FD2ABA">
          <w:rPr>
            <w:rStyle w:val="Hyperlink"/>
          </w:rPr>
          <w:t>ODDIEL VI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Prijatie ponuky a</w:t>
        </w:r>
        <w:r w:rsidR="00171596" w:rsidRPr="00FD2ABA">
          <w:rPr>
            <w:rStyle w:val="Hyperlink"/>
            <w:rFonts w:cs="Calibri"/>
          </w:rPr>
          <w:t> </w:t>
        </w:r>
        <w:r w:rsidR="00171596" w:rsidRPr="00FD2ABA">
          <w:rPr>
            <w:rStyle w:val="Hyperlink"/>
          </w:rPr>
          <w:t>uzavretie Zmluvy</w:t>
        </w:r>
        <w:r w:rsidR="00171596">
          <w:rPr>
            <w:webHidden/>
          </w:rPr>
          <w:tab/>
        </w:r>
        <w:r w:rsidR="00171596">
          <w:rPr>
            <w:webHidden/>
          </w:rPr>
          <w:fldChar w:fldCharType="begin"/>
        </w:r>
        <w:r w:rsidR="00171596">
          <w:rPr>
            <w:webHidden/>
          </w:rPr>
          <w:instrText xml:space="preserve"> PAGEREF _Toc34734238 \h </w:instrText>
        </w:r>
        <w:r w:rsidR="00171596">
          <w:rPr>
            <w:webHidden/>
          </w:rPr>
        </w:r>
        <w:r w:rsidR="00171596">
          <w:rPr>
            <w:webHidden/>
          </w:rPr>
          <w:fldChar w:fldCharType="separate"/>
        </w:r>
        <w:r w:rsidR="00C852F4">
          <w:rPr>
            <w:webHidden/>
          </w:rPr>
          <w:t>18</w:t>
        </w:r>
        <w:r w:rsidR="00171596">
          <w:rPr>
            <w:webHidden/>
          </w:rPr>
          <w:fldChar w:fldCharType="end"/>
        </w:r>
      </w:hyperlink>
    </w:p>
    <w:p w14:paraId="00D3EA5B" w14:textId="422BF11F" w:rsidR="00171596" w:rsidRDefault="002B78C8">
      <w:pPr>
        <w:pStyle w:val="TOC3"/>
        <w:tabs>
          <w:tab w:val="left" w:pos="709"/>
        </w:tabs>
        <w:rPr>
          <w:rFonts w:eastAsiaTheme="minorEastAsia"/>
          <w:i w:val="0"/>
          <w:iCs w:val="0"/>
          <w:noProof/>
          <w:sz w:val="22"/>
          <w:szCs w:val="22"/>
          <w:lang w:eastAsia="sk-SK"/>
        </w:rPr>
      </w:pPr>
      <w:hyperlink w:anchor="_Toc34734239" w:history="1">
        <w:r w:rsidR="00171596" w:rsidRPr="00FD2ABA">
          <w:rPr>
            <w:rStyle w:val="Hyperlink"/>
            <w:rFonts w:cs="Times New Roman"/>
            <w:noProof/>
          </w:rPr>
          <w:t>26</w:t>
        </w:r>
        <w:r w:rsidR="00171596">
          <w:rPr>
            <w:rFonts w:eastAsiaTheme="minorEastAsia"/>
            <w:i w:val="0"/>
            <w:iCs w:val="0"/>
            <w:noProof/>
            <w:sz w:val="22"/>
            <w:szCs w:val="22"/>
            <w:lang w:eastAsia="sk-SK"/>
          </w:rPr>
          <w:tab/>
        </w:r>
        <w:r w:rsidR="00171596" w:rsidRPr="00FD2ABA">
          <w:rPr>
            <w:rStyle w:val="Hyperlink"/>
            <w:noProof/>
          </w:rPr>
          <w:t>Vyhodnotenie splnenia podmienok účasti úspešného uchádzača a informácia o výsledku hodnotenia ponúk</w:t>
        </w:r>
        <w:r w:rsidR="00171596">
          <w:rPr>
            <w:noProof/>
            <w:webHidden/>
          </w:rPr>
          <w:tab/>
        </w:r>
        <w:r w:rsidR="00171596">
          <w:rPr>
            <w:noProof/>
            <w:webHidden/>
          </w:rPr>
          <w:fldChar w:fldCharType="begin"/>
        </w:r>
        <w:r w:rsidR="00171596">
          <w:rPr>
            <w:noProof/>
            <w:webHidden/>
          </w:rPr>
          <w:instrText xml:space="preserve"> PAGEREF _Toc34734239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5CD25995" w14:textId="3FDDDA28" w:rsidR="00171596" w:rsidRDefault="002B78C8">
      <w:pPr>
        <w:pStyle w:val="TOC3"/>
        <w:tabs>
          <w:tab w:val="left" w:pos="709"/>
        </w:tabs>
        <w:rPr>
          <w:rFonts w:eastAsiaTheme="minorEastAsia"/>
          <w:i w:val="0"/>
          <w:iCs w:val="0"/>
          <w:noProof/>
          <w:sz w:val="22"/>
          <w:szCs w:val="22"/>
          <w:lang w:eastAsia="sk-SK"/>
        </w:rPr>
      </w:pPr>
      <w:hyperlink w:anchor="_Toc34734240" w:history="1">
        <w:r w:rsidR="00171596" w:rsidRPr="00FD2ABA">
          <w:rPr>
            <w:rStyle w:val="Hyperlink"/>
            <w:rFonts w:cs="Times New Roman"/>
            <w:noProof/>
          </w:rPr>
          <w:t>27</w:t>
        </w:r>
        <w:r w:rsidR="00171596">
          <w:rPr>
            <w:rFonts w:eastAsiaTheme="minorEastAsia"/>
            <w:i w:val="0"/>
            <w:iCs w:val="0"/>
            <w:noProof/>
            <w:sz w:val="22"/>
            <w:szCs w:val="22"/>
            <w:lang w:eastAsia="sk-SK"/>
          </w:rPr>
          <w:tab/>
        </w:r>
        <w:r w:rsidR="00171596" w:rsidRPr="00FD2ABA">
          <w:rPr>
            <w:rStyle w:val="Hyperlink"/>
            <w:noProof/>
          </w:rPr>
          <w:t>Uzavretie Zmluvy</w:t>
        </w:r>
        <w:r w:rsidR="00171596">
          <w:rPr>
            <w:noProof/>
            <w:webHidden/>
          </w:rPr>
          <w:tab/>
        </w:r>
        <w:r w:rsidR="00171596">
          <w:rPr>
            <w:noProof/>
            <w:webHidden/>
          </w:rPr>
          <w:fldChar w:fldCharType="begin"/>
        </w:r>
        <w:r w:rsidR="00171596">
          <w:rPr>
            <w:noProof/>
            <w:webHidden/>
          </w:rPr>
          <w:instrText xml:space="preserve"> PAGEREF _Toc34734240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0CC38FA3" w14:textId="539E3F3E" w:rsidR="00171596" w:rsidRDefault="002B78C8">
      <w:pPr>
        <w:pStyle w:val="TOC1"/>
        <w:rPr>
          <w:rFonts w:asciiTheme="minorHAnsi" w:eastAsiaTheme="minorEastAsia" w:hAnsiTheme="minorHAnsi" w:cstheme="minorBidi"/>
          <w:b w:val="0"/>
          <w:bCs w:val="0"/>
          <w:caps w:val="0"/>
          <w:sz w:val="22"/>
          <w:szCs w:val="22"/>
          <w:lang w:eastAsia="sk-SK"/>
        </w:rPr>
      </w:pPr>
      <w:hyperlink w:anchor="_Toc34734241" w:history="1">
        <w:r w:rsidR="00171596" w:rsidRPr="00FD2ABA">
          <w:rPr>
            <w:rStyle w:val="Hyperlink"/>
          </w:rPr>
          <w:t>ČASŤ B</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Opis Predmetu zákazky</w:t>
        </w:r>
        <w:r w:rsidR="00171596">
          <w:rPr>
            <w:webHidden/>
          </w:rPr>
          <w:tab/>
        </w:r>
        <w:r w:rsidR="00171596">
          <w:rPr>
            <w:webHidden/>
          </w:rPr>
          <w:fldChar w:fldCharType="begin"/>
        </w:r>
        <w:r w:rsidR="00171596">
          <w:rPr>
            <w:webHidden/>
          </w:rPr>
          <w:instrText xml:space="preserve"> PAGEREF _Toc34734241 \h </w:instrText>
        </w:r>
        <w:r w:rsidR="00171596">
          <w:rPr>
            <w:webHidden/>
          </w:rPr>
        </w:r>
        <w:r w:rsidR="00171596">
          <w:rPr>
            <w:webHidden/>
          </w:rPr>
          <w:fldChar w:fldCharType="separate"/>
        </w:r>
        <w:r w:rsidR="00C852F4">
          <w:rPr>
            <w:webHidden/>
          </w:rPr>
          <w:t>20</w:t>
        </w:r>
        <w:r w:rsidR="00171596">
          <w:rPr>
            <w:webHidden/>
          </w:rPr>
          <w:fldChar w:fldCharType="end"/>
        </w:r>
      </w:hyperlink>
    </w:p>
    <w:p w14:paraId="456A0B60" w14:textId="37C4B205" w:rsidR="00171596" w:rsidRDefault="002B78C8">
      <w:pPr>
        <w:pStyle w:val="TOC3"/>
        <w:rPr>
          <w:rFonts w:eastAsiaTheme="minorEastAsia"/>
          <w:i w:val="0"/>
          <w:iCs w:val="0"/>
          <w:noProof/>
          <w:sz w:val="22"/>
          <w:szCs w:val="22"/>
          <w:lang w:eastAsia="sk-SK"/>
        </w:rPr>
      </w:pPr>
      <w:hyperlink w:anchor="_Toc34734242"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 k opisu predmetu zákazky</w:t>
        </w:r>
        <w:r w:rsidR="00171596">
          <w:rPr>
            <w:noProof/>
            <w:webHidden/>
          </w:rPr>
          <w:tab/>
        </w:r>
        <w:r w:rsidR="00171596">
          <w:rPr>
            <w:noProof/>
            <w:webHidden/>
          </w:rPr>
          <w:fldChar w:fldCharType="begin"/>
        </w:r>
        <w:r w:rsidR="00171596">
          <w:rPr>
            <w:noProof/>
            <w:webHidden/>
          </w:rPr>
          <w:instrText xml:space="preserve"> PAGEREF _Toc34734242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10432D55" w14:textId="40676F92" w:rsidR="00171596" w:rsidRDefault="002B78C8">
      <w:pPr>
        <w:pStyle w:val="TOC3"/>
        <w:rPr>
          <w:rFonts w:eastAsiaTheme="minorEastAsia"/>
          <w:i w:val="0"/>
          <w:iCs w:val="0"/>
          <w:noProof/>
          <w:sz w:val="22"/>
          <w:szCs w:val="22"/>
          <w:lang w:eastAsia="sk-SK"/>
        </w:rPr>
      </w:pPr>
      <w:hyperlink w:anchor="_Toc34734243"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Základný opis stavebných objektov tvoriacich predmet zákazky</w:t>
        </w:r>
        <w:r w:rsidR="00171596">
          <w:rPr>
            <w:noProof/>
            <w:webHidden/>
          </w:rPr>
          <w:tab/>
        </w:r>
        <w:r w:rsidR="00171596">
          <w:rPr>
            <w:noProof/>
            <w:webHidden/>
          </w:rPr>
          <w:fldChar w:fldCharType="begin"/>
        </w:r>
        <w:r w:rsidR="00171596">
          <w:rPr>
            <w:noProof/>
            <w:webHidden/>
          </w:rPr>
          <w:instrText xml:space="preserve"> PAGEREF _Toc34734243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7C2EC5FB" w14:textId="5A892554" w:rsidR="00171596" w:rsidRDefault="002B78C8">
      <w:pPr>
        <w:pStyle w:val="TOC3"/>
        <w:rPr>
          <w:rFonts w:eastAsiaTheme="minorEastAsia"/>
          <w:i w:val="0"/>
          <w:iCs w:val="0"/>
          <w:noProof/>
          <w:sz w:val="22"/>
          <w:szCs w:val="22"/>
          <w:lang w:eastAsia="sk-SK"/>
        </w:rPr>
      </w:pPr>
      <w:hyperlink w:anchor="_Toc34734244"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MIESTO DODANIA PREDMETU ZÁKAZKY</w:t>
        </w:r>
        <w:r w:rsidR="00171596">
          <w:rPr>
            <w:noProof/>
            <w:webHidden/>
          </w:rPr>
          <w:tab/>
        </w:r>
        <w:r w:rsidR="00171596">
          <w:rPr>
            <w:noProof/>
            <w:webHidden/>
          </w:rPr>
          <w:fldChar w:fldCharType="begin"/>
        </w:r>
        <w:r w:rsidR="00171596">
          <w:rPr>
            <w:noProof/>
            <w:webHidden/>
          </w:rPr>
          <w:instrText xml:space="preserve"> PAGEREF _Toc34734244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296E1F8D" w14:textId="2AEBB240" w:rsidR="00171596" w:rsidRDefault="002B78C8">
      <w:pPr>
        <w:pStyle w:val="TOC3"/>
        <w:rPr>
          <w:rFonts w:eastAsiaTheme="minorEastAsia"/>
          <w:i w:val="0"/>
          <w:iCs w:val="0"/>
          <w:noProof/>
          <w:sz w:val="22"/>
          <w:szCs w:val="22"/>
          <w:lang w:eastAsia="sk-SK"/>
        </w:rPr>
      </w:pPr>
      <w:hyperlink w:anchor="_Toc34734245"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TERMÍN DODANIA PREDMETU ZÁKAZKY</w:t>
        </w:r>
        <w:r w:rsidR="00171596">
          <w:rPr>
            <w:noProof/>
            <w:webHidden/>
          </w:rPr>
          <w:tab/>
        </w:r>
        <w:r w:rsidR="00171596">
          <w:rPr>
            <w:noProof/>
            <w:webHidden/>
          </w:rPr>
          <w:fldChar w:fldCharType="begin"/>
        </w:r>
        <w:r w:rsidR="00171596">
          <w:rPr>
            <w:noProof/>
            <w:webHidden/>
          </w:rPr>
          <w:instrText xml:space="preserve"> PAGEREF _Toc34734245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00BD3753" w14:textId="471D7991" w:rsidR="00171596" w:rsidRDefault="002B78C8">
      <w:pPr>
        <w:pStyle w:val="TOC3"/>
        <w:rPr>
          <w:rFonts w:eastAsiaTheme="minorEastAsia"/>
          <w:i w:val="0"/>
          <w:iCs w:val="0"/>
          <w:noProof/>
          <w:sz w:val="22"/>
          <w:szCs w:val="22"/>
          <w:lang w:eastAsia="sk-SK"/>
        </w:rPr>
      </w:pPr>
      <w:hyperlink w:anchor="_Toc34734246"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Ostatné podmienky realizácie predmetu zákazky</w:t>
        </w:r>
        <w:r w:rsidR="00171596">
          <w:rPr>
            <w:noProof/>
            <w:webHidden/>
          </w:rPr>
          <w:tab/>
        </w:r>
        <w:r w:rsidR="00171596">
          <w:rPr>
            <w:noProof/>
            <w:webHidden/>
          </w:rPr>
          <w:fldChar w:fldCharType="begin"/>
        </w:r>
        <w:r w:rsidR="00171596">
          <w:rPr>
            <w:noProof/>
            <w:webHidden/>
          </w:rPr>
          <w:instrText xml:space="preserve"> PAGEREF _Toc34734246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7600091F" w14:textId="78215E9F" w:rsidR="00171596" w:rsidRDefault="002B78C8">
      <w:pPr>
        <w:pStyle w:val="TOC1"/>
        <w:rPr>
          <w:rFonts w:asciiTheme="minorHAnsi" w:eastAsiaTheme="minorEastAsia" w:hAnsiTheme="minorHAnsi" w:cstheme="minorBidi"/>
          <w:b w:val="0"/>
          <w:bCs w:val="0"/>
          <w:caps w:val="0"/>
          <w:sz w:val="22"/>
          <w:szCs w:val="22"/>
          <w:lang w:eastAsia="sk-SK"/>
        </w:rPr>
      </w:pPr>
      <w:hyperlink w:anchor="_Toc34734247" w:history="1">
        <w:r w:rsidR="00171596" w:rsidRPr="00FD2ABA">
          <w:rPr>
            <w:rStyle w:val="Hyperlink"/>
          </w:rPr>
          <w:t>ČASŤ C</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Spôsob určenia ceny a nákladov</w:t>
        </w:r>
        <w:r w:rsidR="00171596">
          <w:rPr>
            <w:webHidden/>
          </w:rPr>
          <w:tab/>
        </w:r>
        <w:r w:rsidR="00171596">
          <w:rPr>
            <w:webHidden/>
          </w:rPr>
          <w:fldChar w:fldCharType="begin"/>
        </w:r>
        <w:r w:rsidR="00171596">
          <w:rPr>
            <w:webHidden/>
          </w:rPr>
          <w:instrText xml:space="preserve"> PAGEREF _Toc34734247 \h </w:instrText>
        </w:r>
        <w:r w:rsidR="00171596">
          <w:rPr>
            <w:webHidden/>
          </w:rPr>
        </w:r>
        <w:r w:rsidR="00171596">
          <w:rPr>
            <w:webHidden/>
          </w:rPr>
          <w:fldChar w:fldCharType="separate"/>
        </w:r>
        <w:r w:rsidR="00C852F4">
          <w:rPr>
            <w:webHidden/>
          </w:rPr>
          <w:t>23</w:t>
        </w:r>
        <w:r w:rsidR="00171596">
          <w:rPr>
            <w:webHidden/>
          </w:rPr>
          <w:fldChar w:fldCharType="end"/>
        </w:r>
      </w:hyperlink>
    </w:p>
    <w:p w14:paraId="7A6ADD46" w14:textId="056C0B42" w:rsidR="00171596" w:rsidRDefault="002B78C8">
      <w:pPr>
        <w:pStyle w:val="TOC3"/>
        <w:rPr>
          <w:rFonts w:eastAsiaTheme="minorEastAsia"/>
          <w:i w:val="0"/>
          <w:iCs w:val="0"/>
          <w:noProof/>
          <w:sz w:val="22"/>
          <w:szCs w:val="22"/>
          <w:lang w:eastAsia="sk-SK"/>
        </w:rPr>
      </w:pPr>
      <w:hyperlink w:anchor="_Toc34734248"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Stanovenie ceny za Predmet zákazky a nákladov na prevádzku</w:t>
        </w:r>
        <w:r w:rsidR="00171596">
          <w:rPr>
            <w:noProof/>
            <w:webHidden/>
          </w:rPr>
          <w:tab/>
        </w:r>
        <w:r w:rsidR="00171596">
          <w:rPr>
            <w:noProof/>
            <w:webHidden/>
          </w:rPr>
          <w:fldChar w:fldCharType="begin"/>
        </w:r>
        <w:r w:rsidR="00171596">
          <w:rPr>
            <w:noProof/>
            <w:webHidden/>
          </w:rPr>
          <w:instrText xml:space="preserve"> PAGEREF _Toc34734248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70B7CB46" w14:textId="069F9E1A" w:rsidR="00171596" w:rsidRDefault="002B78C8">
      <w:pPr>
        <w:pStyle w:val="TOC3"/>
        <w:rPr>
          <w:rFonts w:eastAsiaTheme="minorEastAsia"/>
          <w:i w:val="0"/>
          <w:iCs w:val="0"/>
          <w:noProof/>
          <w:sz w:val="22"/>
          <w:szCs w:val="22"/>
          <w:lang w:eastAsia="sk-SK"/>
        </w:rPr>
      </w:pPr>
      <w:hyperlink w:anchor="_Toc34734249"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Predloženie ceny za Predmet zákazky</w:t>
        </w:r>
        <w:r w:rsidR="00171596">
          <w:rPr>
            <w:noProof/>
            <w:webHidden/>
          </w:rPr>
          <w:tab/>
        </w:r>
        <w:r w:rsidR="00171596">
          <w:rPr>
            <w:noProof/>
            <w:webHidden/>
          </w:rPr>
          <w:fldChar w:fldCharType="begin"/>
        </w:r>
        <w:r w:rsidR="00171596">
          <w:rPr>
            <w:noProof/>
            <w:webHidden/>
          </w:rPr>
          <w:instrText xml:space="preserve"> PAGEREF _Toc34734249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55FE3E94" w14:textId="54DD089A" w:rsidR="00171596" w:rsidRDefault="002B78C8">
      <w:pPr>
        <w:pStyle w:val="TOC1"/>
        <w:rPr>
          <w:rFonts w:asciiTheme="minorHAnsi" w:eastAsiaTheme="minorEastAsia" w:hAnsiTheme="minorHAnsi" w:cstheme="minorBidi"/>
          <w:b w:val="0"/>
          <w:bCs w:val="0"/>
          <w:caps w:val="0"/>
          <w:sz w:val="22"/>
          <w:szCs w:val="22"/>
          <w:lang w:eastAsia="sk-SK"/>
        </w:rPr>
      </w:pPr>
      <w:hyperlink w:anchor="_Toc34734250" w:history="1">
        <w:r w:rsidR="00171596" w:rsidRPr="00FD2ABA">
          <w:rPr>
            <w:rStyle w:val="Hyperlink"/>
          </w:rPr>
          <w:t>ČASŤ D</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Obchodné podmienky</w:t>
        </w:r>
        <w:r w:rsidR="00171596">
          <w:rPr>
            <w:webHidden/>
          </w:rPr>
          <w:tab/>
        </w:r>
        <w:r w:rsidR="00171596">
          <w:rPr>
            <w:webHidden/>
          </w:rPr>
          <w:fldChar w:fldCharType="begin"/>
        </w:r>
        <w:r w:rsidR="00171596">
          <w:rPr>
            <w:webHidden/>
          </w:rPr>
          <w:instrText xml:space="preserve"> PAGEREF _Toc34734250 \h </w:instrText>
        </w:r>
        <w:r w:rsidR="00171596">
          <w:rPr>
            <w:webHidden/>
          </w:rPr>
        </w:r>
        <w:r w:rsidR="00171596">
          <w:rPr>
            <w:webHidden/>
          </w:rPr>
          <w:fldChar w:fldCharType="separate"/>
        </w:r>
        <w:r w:rsidR="00C852F4">
          <w:rPr>
            <w:webHidden/>
          </w:rPr>
          <w:t>24</w:t>
        </w:r>
        <w:r w:rsidR="00171596">
          <w:rPr>
            <w:webHidden/>
          </w:rPr>
          <w:fldChar w:fldCharType="end"/>
        </w:r>
      </w:hyperlink>
    </w:p>
    <w:p w14:paraId="15B3A13D" w14:textId="16E19A49" w:rsidR="00171596" w:rsidRDefault="002B78C8">
      <w:pPr>
        <w:pStyle w:val="TOC3"/>
        <w:rPr>
          <w:rFonts w:eastAsiaTheme="minorEastAsia"/>
          <w:i w:val="0"/>
          <w:iCs w:val="0"/>
          <w:noProof/>
          <w:sz w:val="22"/>
          <w:szCs w:val="22"/>
          <w:lang w:eastAsia="sk-SK"/>
        </w:rPr>
      </w:pPr>
      <w:hyperlink w:anchor="_Toc34734251"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Podmienky uzatvorenia Zmluvy</w:t>
        </w:r>
        <w:r w:rsidR="00171596">
          <w:rPr>
            <w:noProof/>
            <w:webHidden/>
          </w:rPr>
          <w:tab/>
        </w:r>
        <w:r w:rsidR="00171596">
          <w:rPr>
            <w:noProof/>
            <w:webHidden/>
          </w:rPr>
          <w:fldChar w:fldCharType="begin"/>
        </w:r>
        <w:r w:rsidR="00171596">
          <w:rPr>
            <w:noProof/>
            <w:webHidden/>
          </w:rPr>
          <w:instrText xml:space="preserve"> PAGEREF _Toc34734251 \h </w:instrText>
        </w:r>
        <w:r w:rsidR="00171596">
          <w:rPr>
            <w:noProof/>
            <w:webHidden/>
          </w:rPr>
        </w:r>
        <w:r w:rsidR="00171596">
          <w:rPr>
            <w:noProof/>
            <w:webHidden/>
          </w:rPr>
          <w:fldChar w:fldCharType="separate"/>
        </w:r>
        <w:r w:rsidR="00C852F4">
          <w:rPr>
            <w:noProof/>
            <w:webHidden/>
          </w:rPr>
          <w:t>24</w:t>
        </w:r>
        <w:r w:rsidR="00171596">
          <w:rPr>
            <w:noProof/>
            <w:webHidden/>
          </w:rPr>
          <w:fldChar w:fldCharType="end"/>
        </w:r>
      </w:hyperlink>
    </w:p>
    <w:p w14:paraId="273D6319" w14:textId="63F1253A" w:rsidR="00171596" w:rsidRDefault="002B78C8">
      <w:pPr>
        <w:pStyle w:val="TOC1"/>
        <w:rPr>
          <w:rFonts w:asciiTheme="minorHAnsi" w:eastAsiaTheme="minorEastAsia" w:hAnsiTheme="minorHAnsi" w:cstheme="minorBidi"/>
          <w:b w:val="0"/>
          <w:bCs w:val="0"/>
          <w:caps w:val="0"/>
          <w:sz w:val="22"/>
          <w:szCs w:val="22"/>
          <w:lang w:eastAsia="sk-SK"/>
        </w:rPr>
      </w:pPr>
      <w:hyperlink w:anchor="_Toc34734252" w:history="1">
        <w:r w:rsidR="00171596" w:rsidRPr="00FD2ABA">
          <w:rPr>
            <w:rStyle w:val="Hyperlink"/>
          </w:rPr>
          <w:t>ČASŤ E</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Kritéria hodnotenia ponúk</w:t>
        </w:r>
        <w:r w:rsidR="00171596">
          <w:rPr>
            <w:webHidden/>
          </w:rPr>
          <w:tab/>
        </w:r>
        <w:r w:rsidR="00171596">
          <w:rPr>
            <w:webHidden/>
          </w:rPr>
          <w:fldChar w:fldCharType="begin"/>
        </w:r>
        <w:r w:rsidR="00171596">
          <w:rPr>
            <w:webHidden/>
          </w:rPr>
          <w:instrText xml:space="preserve"> PAGEREF _Toc34734252 \h </w:instrText>
        </w:r>
        <w:r w:rsidR="00171596">
          <w:rPr>
            <w:webHidden/>
          </w:rPr>
        </w:r>
        <w:r w:rsidR="00171596">
          <w:rPr>
            <w:webHidden/>
          </w:rPr>
          <w:fldChar w:fldCharType="separate"/>
        </w:r>
        <w:r w:rsidR="00C852F4">
          <w:rPr>
            <w:webHidden/>
          </w:rPr>
          <w:t>25</w:t>
        </w:r>
        <w:r w:rsidR="00171596">
          <w:rPr>
            <w:webHidden/>
          </w:rPr>
          <w:fldChar w:fldCharType="end"/>
        </w:r>
      </w:hyperlink>
    </w:p>
    <w:p w14:paraId="790F89EC" w14:textId="403FCA27" w:rsidR="00171596" w:rsidRDefault="002B78C8">
      <w:pPr>
        <w:pStyle w:val="TOC3"/>
        <w:rPr>
          <w:rFonts w:eastAsiaTheme="minorEastAsia"/>
          <w:i w:val="0"/>
          <w:iCs w:val="0"/>
          <w:noProof/>
          <w:sz w:val="22"/>
          <w:szCs w:val="22"/>
          <w:lang w:eastAsia="sk-SK"/>
        </w:rPr>
      </w:pPr>
      <w:hyperlink w:anchor="_Toc34734253"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Kritérium na hodnotenie ponúk</w:t>
        </w:r>
        <w:r w:rsidR="00171596">
          <w:rPr>
            <w:noProof/>
            <w:webHidden/>
          </w:rPr>
          <w:tab/>
        </w:r>
        <w:r w:rsidR="00171596">
          <w:rPr>
            <w:noProof/>
            <w:webHidden/>
          </w:rPr>
          <w:fldChar w:fldCharType="begin"/>
        </w:r>
        <w:r w:rsidR="00171596">
          <w:rPr>
            <w:noProof/>
            <w:webHidden/>
          </w:rPr>
          <w:instrText xml:space="preserve"> PAGEREF _Toc34734253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42B2CC0" w14:textId="779B00F9" w:rsidR="00171596" w:rsidRDefault="002B78C8">
      <w:pPr>
        <w:pStyle w:val="TOC3"/>
        <w:rPr>
          <w:rFonts w:eastAsiaTheme="minorEastAsia"/>
          <w:i w:val="0"/>
          <w:iCs w:val="0"/>
          <w:noProof/>
          <w:sz w:val="22"/>
          <w:szCs w:val="22"/>
          <w:lang w:eastAsia="sk-SK"/>
        </w:rPr>
      </w:pPr>
      <w:hyperlink w:anchor="_Toc34734254"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Spôsob hodnotenia ponúk</w:t>
        </w:r>
        <w:r w:rsidR="00171596">
          <w:rPr>
            <w:noProof/>
            <w:webHidden/>
          </w:rPr>
          <w:tab/>
        </w:r>
        <w:r w:rsidR="00171596">
          <w:rPr>
            <w:noProof/>
            <w:webHidden/>
          </w:rPr>
          <w:fldChar w:fldCharType="begin"/>
        </w:r>
        <w:r w:rsidR="00171596">
          <w:rPr>
            <w:noProof/>
            <w:webHidden/>
          </w:rPr>
          <w:instrText xml:space="preserve"> PAGEREF _Toc34734254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760B211" w14:textId="4AE3A1DF" w:rsidR="00171596" w:rsidRDefault="002B78C8">
      <w:pPr>
        <w:pStyle w:val="TOC1"/>
        <w:rPr>
          <w:rFonts w:asciiTheme="minorHAnsi" w:eastAsiaTheme="minorEastAsia" w:hAnsiTheme="minorHAnsi" w:cstheme="minorBidi"/>
          <w:b w:val="0"/>
          <w:bCs w:val="0"/>
          <w:caps w:val="0"/>
          <w:sz w:val="22"/>
          <w:szCs w:val="22"/>
          <w:lang w:eastAsia="sk-SK"/>
        </w:rPr>
      </w:pPr>
      <w:hyperlink w:anchor="_Toc34734255" w:history="1">
        <w:r w:rsidR="00171596" w:rsidRPr="00FD2ABA">
          <w:rPr>
            <w:rStyle w:val="Hyperlink"/>
          </w:rPr>
          <w:t>ČASŤ F</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elektronickej aukcie</w:t>
        </w:r>
        <w:r w:rsidR="00171596">
          <w:rPr>
            <w:webHidden/>
          </w:rPr>
          <w:tab/>
        </w:r>
        <w:r w:rsidR="00171596">
          <w:rPr>
            <w:webHidden/>
          </w:rPr>
          <w:fldChar w:fldCharType="begin"/>
        </w:r>
        <w:r w:rsidR="00171596">
          <w:rPr>
            <w:webHidden/>
          </w:rPr>
          <w:instrText xml:space="preserve"> PAGEREF _Toc34734255 \h </w:instrText>
        </w:r>
        <w:r w:rsidR="00171596">
          <w:rPr>
            <w:webHidden/>
          </w:rPr>
        </w:r>
        <w:r w:rsidR="00171596">
          <w:rPr>
            <w:webHidden/>
          </w:rPr>
          <w:fldChar w:fldCharType="separate"/>
        </w:r>
        <w:r w:rsidR="00C852F4">
          <w:rPr>
            <w:webHidden/>
          </w:rPr>
          <w:t>26</w:t>
        </w:r>
        <w:r w:rsidR="00171596">
          <w:rPr>
            <w:webHidden/>
          </w:rPr>
          <w:fldChar w:fldCharType="end"/>
        </w:r>
      </w:hyperlink>
    </w:p>
    <w:p w14:paraId="039C1ABC" w14:textId="507FD2D4" w:rsidR="00171596" w:rsidRDefault="002B78C8">
      <w:pPr>
        <w:pStyle w:val="TOC3"/>
        <w:rPr>
          <w:rFonts w:eastAsiaTheme="minorEastAsia"/>
          <w:i w:val="0"/>
          <w:iCs w:val="0"/>
          <w:noProof/>
          <w:sz w:val="22"/>
          <w:szCs w:val="22"/>
          <w:lang w:eastAsia="sk-SK"/>
        </w:rPr>
      </w:pPr>
      <w:hyperlink w:anchor="_Toc34734256"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w:t>
        </w:r>
        <w:r w:rsidR="00171596">
          <w:rPr>
            <w:noProof/>
            <w:webHidden/>
          </w:rPr>
          <w:tab/>
        </w:r>
        <w:r w:rsidR="00171596">
          <w:rPr>
            <w:noProof/>
            <w:webHidden/>
          </w:rPr>
          <w:fldChar w:fldCharType="begin"/>
        </w:r>
        <w:r w:rsidR="00171596">
          <w:rPr>
            <w:noProof/>
            <w:webHidden/>
          </w:rPr>
          <w:instrText xml:space="preserve"> PAGEREF _Toc34734256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16BA48A2" w14:textId="58A1DDB9" w:rsidR="00171596" w:rsidRDefault="002B78C8">
      <w:pPr>
        <w:pStyle w:val="TOC3"/>
        <w:rPr>
          <w:rFonts w:eastAsiaTheme="minorEastAsia"/>
          <w:i w:val="0"/>
          <w:iCs w:val="0"/>
          <w:noProof/>
          <w:sz w:val="22"/>
          <w:szCs w:val="22"/>
          <w:lang w:eastAsia="sk-SK"/>
        </w:rPr>
      </w:pPr>
      <w:hyperlink w:anchor="_Toc34734257"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Priebeh aukcie</w:t>
        </w:r>
        <w:r w:rsidR="00171596">
          <w:rPr>
            <w:noProof/>
            <w:webHidden/>
          </w:rPr>
          <w:tab/>
        </w:r>
        <w:r w:rsidR="00171596">
          <w:rPr>
            <w:noProof/>
            <w:webHidden/>
          </w:rPr>
          <w:fldChar w:fldCharType="begin"/>
        </w:r>
        <w:r w:rsidR="00171596">
          <w:rPr>
            <w:noProof/>
            <w:webHidden/>
          </w:rPr>
          <w:instrText xml:space="preserve"> PAGEREF _Toc34734257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03813A62" w14:textId="7AE012E1" w:rsidR="00171596" w:rsidRDefault="002B78C8">
      <w:pPr>
        <w:pStyle w:val="TOC3"/>
        <w:rPr>
          <w:rFonts w:eastAsiaTheme="minorEastAsia"/>
          <w:i w:val="0"/>
          <w:iCs w:val="0"/>
          <w:noProof/>
          <w:sz w:val="22"/>
          <w:szCs w:val="22"/>
          <w:lang w:eastAsia="sk-SK"/>
        </w:rPr>
      </w:pPr>
      <w:hyperlink w:anchor="_Toc34734258"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Ďalšie upozornenia pre účasť v aukcii</w:t>
        </w:r>
        <w:r w:rsidR="00171596">
          <w:rPr>
            <w:noProof/>
            <w:webHidden/>
          </w:rPr>
          <w:tab/>
        </w:r>
        <w:r w:rsidR="00171596">
          <w:rPr>
            <w:noProof/>
            <w:webHidden/>
          </w:rPr>
          <w:fldChar w:fldCharType="begin"/>
        </w:r>
        <w:r w:rsidR="00171596">
          <w:rPr>
            <w:noProof/>
            <w:webHidden/>
          </w:rPr>
          <w:instrText xml:space="preserve"> PAGEREF _Toc34734258 \h </w:instrText>
        </w:r>
        <w:r w:rsidR="00171596">
          <w:rPr>
            <w:noProof/>
            <w:webHidden/>
          </w:rPr>
        </w:r>
        <w:r w:rsidR="00171596">
          <w:rPr>
            <w:noProof/>
            <w:webHidden/>
          </w:rPr>
          <w:fldChar w:fldCharType="separate"/>
        </w:r>
        <w:r w:rsidR="00C852F4">
          <w:rPr>
            <w:noProof/>
            <w:webHidden/>
          </w:rPr>
          <w:t>27</w:t>
        </w:r>
        <w:r w:rsidR="00171596">
          <w:rPr>
            <w:noProof/>
            <w:webHidden/>
          </w:rPr>
          <w:fldChar w:fldCharType="end"/>
        </w:r>
      </w:hyperlink>
    </w:p>
    <w:p w14:paraId="0FA978AD" w14:textId="3E29FC21" w:rsidR="00171596" w:rsidRDefault="002B78C8">
      <w:pPr>
        <w:pStyle w:val="TOC1"/>
        <w:rPr>
          <w:rFonts w:asciiTheme="minorHAnsi" w:eastAsiaTheme="minorEastAsia" w:hAnsiTheme="minorHAnsi" w:cstheme="minorBidi"/>
          <w:b w:val="0"/>
          <w:bCs w:val="0"/>
          <w:caps w:val="0"/>
          <w:sz w:val="22"/>
          <w:szCs w:val="22"/>
          <w:lang w:eastAsia="sk-SK"/>
        </w:rPr>
      </w:pPr>
      <w:hyperlink w:anchor="_Toc34734259" w:history="1">
        <w:r w:rsidR="00171596" w:rsidRPr="00FD2ABA">
          <w:rPr>
            <w:rStyle w:val="Hyperlink"/>
          </w:rPr>
          <w:t>ČASŤ G</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účasti</w:t>
        </w:r>
        <w:r w:rsidR="00171596">
          <w:rPr>
            <w:webHidden/>
          </w:rPr>
          <w:tab/>
        </w:r>
        <w:r w:rsidR="00171596">
          <w:rPr>
            <w:webHidden/>
          </w:rPr>
          <w:fldChar w:fldCharType="begin"/>
        </w:r>
        <w:r w:rsidR="00171596">
          <w:rPr>
            <w:webHidden/>
          </w:rPr>
          <w:instrText xml:space="preserve"> PAGEREF _Toc34734259 \h </w:instrText>
        </w:r>
        <w:r w:rsidR="00171596">
          <w:rPr>
            <w:webHidden/>
          </w:rPr>
        </w:r>
        <w:r w:rsidR="00171596">
          <w:rPr>
            <w:webHidden/>
          </w:rPr>
          <w:fldChar w:fldCharType="separate"/>
        </w:r>
        <w:r w:rsidR="00C852F4">
          <w:rPr>
            <w:webHidden/>
          </w:rPr>
          <w:t>29</w:t>
        </w:r>
        <w:r w:rsidR="00171596">
          <w:rPr>
            <w:webHidden/>
          </w:rPr>
          <w:fldChar w:fldCharType="end"/>
        </w:r>
      </w:hyperlink>
    </w:p>
    <w:p w14:paraId="73874BBA" w14:textId="67F04FD4" w:rsidR="00171596" w:rsidRDefault="002B78C8">
      <w:pPr>
        <w:pStyle w:val="TOC3"/>
        <w:rPr>
          <w:rFonts w:eastAsiaTheme="minorEastAsia"/>
          <w:i w:val="0"/>
          <w:iCs w:val="0"/>
          <w:noProof/>
          <w:sz w:val="22"/>
          <w:szCs w:val="22"/>
          <w:lang w:eastAsia="sk-SK"/>
        </w:rPr>
      </w:pPr>
      <w:hyperlink w:anchor="_Toc34734260"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Osobné postavenie</w:t>
        </w:r>
        <w:r w:rsidR="00171596">
          <w:rPr>
            <w:noProof/>
            <w:webHidden/>
          </w:rPr>
          <w:tab/>
        </w:r>
        <w:r w:rsidR="00171596">
          <w:rPr>
            <w:noProof/>
            <w:webHidden/>
          </w:rPr>
          <w:fldChar w:fldCharType="begin"/>
        </w:r>
        <w:r w:rsidR="00171596">
          <w:rPr>
            <w:noProof/>
            <w:webHidden/>
          </w:rPr>
          <w:instrText xml:space="preserve"> PAGEREF _Toc34734260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28711855" w14:textId="14F9E0A4" w:rsidR="00171596" w:rsidRDefault="002B78C8">
      <w:pPr>
        <w:pStyle w:val="TOC3"/>
        <w:rPr>
          <w:rFonts w:eastAsiaTheme="minorEastAsia"/>
          <w:i w:val="0"/>
          <w:iCs w:val="0"/>
          <w:noProof/>
          <w:sz w:val="22"/>
          <w:szCs w:val="22"/>
          <w:lang w:eastAsia="sk-SK"/>
        </w:rPr>
      </w:pPr>
      <w:hyperlink w:anchor="_Toc34734261"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Ekonomické a finančné postavenie</w:t>
        </w:r>
        <w:r w:rsidR="00171596">
          <w:rPr>
            <w:noProof/>
            <w:webHidden/>
          </w:rPr>
          <w:tab/>
        </w:r>
        <w:r w:rsidR="00171596">
          <w:rPr>
            <w:noProof/>
            <w:webHidden/>
          </w:rPr>
          <w:fldChar w:fldCharType="begin"/>
        </w:r>
        <w:r w:rsidR="00171596">
          <w:rPr>
            <w:noProof/>
            <w:webHidden/>
          </w:rPr>
          <w:instrText xml:space="preserve"> PAGEREF _Toc34734261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15BF2ECD" w14:textId="15553780" w:rsidR="00171596" w:rsidRDefault="002B78C8">
      <w:pPr>
        <w:pStyle w:val="TOC3"/>
        <w:rPr>
          <w:rFonts w:eastAsiaTheme="minorEastAsia"/>
          <w:i w:val="0"/>
          <w:iCs w:val="0"/>
          <w:noProof/>
          <w:sz w:val="22"/>
          <w:szCs w:val="22"/>
          <w:lang w:eastAsia="sk-SK"/>
        </w:rPr>
      </w:pPr>
      <w:hyperlink w:anchor="_Toc34734262"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Technická a Odborná spôsobilosť</w:t>
        </w:r>
        <w:r w:rsidR="00171596">
          <w:rPr>
            <w:noProof/>
            <w:webHidden/>
          </w:rPr>
          <w:tab/>
        </w:r>
        <w:r w:rsidR="00171596">
          <w:rPr>
            <w:noProof/>
            <w:webHidden/>
          </w:rPr>
          <w:fldChar w:fldCharType="begin"/>
        </w:r>
        <w:r w:rsidR="00171596">
          <w:rPr>
            <w:noProof/>
            <w:webHidden/>
          </w:rPr>
          <w:instrText xml:space="preserve"> PAGEREF _Toc34734262 \h </w:instrText>
        </w:r>
        <w:r w:rsidR="00171596">
          <w:rPr>
            <w:noProof/>
            <w:webHidden/>
          </w:rPr>
        </w:r>
        <w:r w:rsidR="00171596">
          <w:rPr>
            <w:noProof/>
            <w:webHidden/>
          </w:rPr>
          <w:fldChar w:fldCharType="separate"/>
        </w:r>
        <w:r w:rsidR="00C852F4">
          <w:rPr>
            <w:noProof/>
            <w:webHidden/>
          </w:rPr>
          <w:t>30</w:t>
        </w:r>
        <w:r w:rsidR="00171596">
          <w:rPr>
            <w:noProof/>
            <w:webHidden/>
          </w:rPr>
          <w:fldChar w:fldCharType="end"/>
        </w:r>
      </w:hyperlink>
    </w:p>
    <w:p w14:paraId="6273319B" w14:textId="0C7B76D7" w:rsidR="00171596" w:rsidRDefault="002B78C8">
      <w:pPr>
        <w:pStyle w:val="TOC1"/>
        <w:rPr>
          <w:rFonts w:asciiTheme="minorHAnsi" w:eastAsiaTheme="minorEastAsia" w:hAnsiTheme="minorHAnsi" w:cstheme="minorBidi"/>
          <w:b w:val="0"/>
          <w:bCs w:val="0"/>
          <w:caps w:val="0"/>
          <w:sz w:val="22"/>
          <w:szCs w:val="22"/>
          <w:lang w:eastAsia="sk-SK"/>
        </w:rPr>
      </w:pPr>
      <w:hyperlink w:anchor="_Toc34734263" w:history="1">
        <w:r w:rsidR="00171596" w:rsidRPr="00FD2ABA">
          <w:rPr>
            <w:rStyle w:val="Hyperlink"/>
          </w:rPr>
          <w:t>SUMARIZÁCIA PRÍLOH SÚŤAŽNÝCH PODKLADOV</w:t>
        </w:r>
        <w:r w:rsidR="00171596">
          <w:rPr>
            <w:webHidden/>
          </w:rPr>
          <w:tab/>
        </w:r>
        <w:r w:rsidR="00171596">
          <w:rPr>
            <w:webHidden/>
          </w:rPr>
          <w:fldChar w:fldCharType="begin"/>
        </w:r>
        <w:r w:rsidR="00171596">
          <w:rPr>
            <w:webHidden/>
          </w:rPr>
          <w:instrText xml:space="preserve"> PAGEREF _Toc34734263 \h </w:instrText>
        </w:r>
        <w:r w:rsidR="00171596">
          <w:rPr>
            <w:webHidden/>
          </w:rPr>
        </w:r>
        <w:r w:rsidR="00171596">
          <w:rPr>
            <w:webHidden/>
          </w:rPr>
          <w:fldChar w:fldCharType="separate"/>
        </w:r>
        <w:r w:rsidR="00C852F4">
          <w:rPr>
            <w:webHidden/>
          </w:rPr>
          <w:t>34</w:t>
        </w:r>
        <w:r w:rsidR="00171596">
          <w:rPr>
            <w:webHidden/>
          </w:rPr>
          <w:fldChar w:fldCharType="end"/>
        </w:r>
      </w:hyperlink>
    </w:p>
    <w:p w14:paraId="18D8CA69" w14:textId="1AB6AC87" w:rsidR="001B3C96" w:rsidRPr="00D10BF0" w:rsidRDefault="00485661" w:rsidP="001B3C96">
      <w:pPr>
        <w:pStyle w:val="Heading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Heading1"/>
      </w:pPr>
      <w:bookmarkStart w:id="7" w:name="_Toc34734207"/>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Heading2"/>
      </w:pPr>
      <w:bookmarkStart w:id="8" w:name="_Toc4416496"/>
      <w:bookmarkStart w:id="9" w:name="_Toc4416603"/>
      <w:bookmarkStart w:id="10" w:name="_Toc4416897"/>
      <w:bookmarkStart w:id="11" w:name="_Toc4416946"/>
      <w:bookmarkStart w:id="12" w:name="_Toc34734208"/>
      <w:r w:rsidRPr="00D10BF0">
        <w:t>Všeobecné informácie</w:t>
      </w:r>
      <w:bookmarkEnd w:id="8"/>
      <w:bookmarkEnd w:id="9"/>
      <w:bookmarkEnd w:id="10"/>
      <w:bookmarkEnd w:id="11"/>
      <w:bookmarkEnd w:id="12"/>
    </w:p>
    <w:p w14:paraId="39C9E0EA" w14:textId="5448B5A8" w:rsidR="007D1496" w:rsidRPr="00D10BF0" w:rsidRDefault="001B7673" w:rsidP="00DB3EC1">
      <w:pPr>
        <w:pStyle w:val="Heading3"/>
      </w:pPr>
      <w:bookmarkStart w:id="13" w:name="_Toc4416604"/>
      <w:bookmarkStart w:id="14" w:name="_Toc4416898"/>
      <w:bookmarkStart w:id="15" w:name="_Toc4416947"/>
      <w:bookmarkStart w:id="16" w:name="_Ref4423258"/>
      <w:bookmarkStart w:id="17" w:name="_Toc34734209"/>
      <w:bookmarkStart w:id="18" w:name="_Toc447725742"/>
      <w:r w:rsidRPr="00D10BF0">
        <w:t>Identifikácia osoby</w:t>
      </w:r>
      <w:r w:rsidR="00B53367" w:rsidRPr="00D10BF0">
        <w:t xml:space="preserve"> </w:t>
      </w:r>
      <w:r w:rsidR="00B1661C" w:rsidRPr="00D10BF0">
        <w:t>podľa § 8 ods. 1</w:t>
      </w:r>
      <w:r w:rsidR="00DC30BD" w:rsidRPr="00D10BF0">
        <w:t xml:space="preserve"> </w:t>
      </w:r>
      <w:r w:rsidR="00B1661C" w:rsidRPr="00D10BF0">
        <w:t>ZVO</w:t>
      </w:r>
      <w:bookmarkEnd w:id="13"/>
      <w:bookmarkEnd w:id="14"/>
      <w:bookmarkEnd w:id="15"/>
      <w:bookmarkEnd w:id="16"/>
      <w:bookmarkEnd w:id="17"/>
      <w:r w:rsidRPr="00D10BF0">
        <w:t xml:space="preserve"> </w:t>
      </w:r>
      <w:bookmarkEnd w:id="18"/>
    </w:p>
    <w:p w14:paraId="04C11B7E" w14:textId="6E546342" w:rsidR="00BF09B9" w:rsidRPr="00D10BF0" w:rsidRDefault="00785BCA" w:rsidP="00473971">
      <w:pPr>
        <w:ind w:left="3261" w:hanging="2552"/>
      </w:pPr>
      <w:bookmarkStart w:id="19" w:name="_Toc447725746"/>
      <w:r w:rsidRPr="00D10BF0">
        <w:t>Názov:</w:t>
      </w:r>
      <w:r w:rsidRPr="00D10BF0">
        <w:tab/>
      </w:r>
      <w:r w:rsidR="00D81DE4" w:rsidRPr="00D10BF0">
        <w:rPr>
          <w:b/>
          <w:bCs/>
        </w:rPr>
        <w:t>Združenie obcí – Kráľová pri Senci</w:t>
      </w:r>
      <w:r w:rsidR="005B4F38" w:rsidRPr="00D10BF0">
        <w:rPr>
          <w:b/>
          <w:bCs/>
        </w:rPr>
        <w:t xml:space="preserve"> – Kostolná pri Dunaji – Hrubá Borša</w:t>
      </w:r>
    </w:p>
    <w:p w14:paraId="453DFA35" w14:textId="77777777" w:rsidR="00BF7EFA" w:rsidRPr="00D10BF0" w:rsidRDefault="00785BCA" w:rsidP="00B86BF5">
      <w:pPr>
        <w:ind w:left="3261" w:hanging="2552"/>
      </w:pPr>
      <w:r w:rsidRPr="00D10BF0">
        <w:t>Sídlo:</w:t>
      </w:r>
      <w:r w:rsidRPr="00D10BF0">
        <w:tab/>
      </w:r>
      <w:r w:rsidR="00BF7EFA" w:rsidRPr="00D10BF0">
        <w:t>Kráľová pri Senci 326, 90050 Kráľová pri Senci, Slovenská republika</w:t>
      </w:r>
    </w:p>
    <w:p w14:paraId="0D7BFEA1" w14:textId="56D85B93" w:rsidR="00DA4161" w:rsidRPr="00D10BF0" w:rsidRDefault="00785BCA" w:rsidP="00B86BF5">
      <w:pPr>
        <w:ind w:left="3261" w:hanging="2552"/>
      </w:pPr>
      <w:r w:rsidRPr="00D10BF0">
        <w:t>Štatutárny orgán/štatutár:</w:t>
      </w:r>
      <w:r w:rsidRPr="00D10BF0">
        <w:tab/>
      </w:r>
      <w:r w:rsidR="005B4F38" w:rsidRPr="00D10BF0">
        <w:t xml:space="preserve">JUDr. Dušan Šebok, </w:t>
      </w:r>
      <w:r w:rsidR="00DA4161" w:rsidRPr="00D10BF0">
        <w:t>starosta obce Kráľová pri Senci</w:t>
      </w:r>
    </w:p>
    <w:p w14:paraId="36C058B9" w14:textId="6A8A9B14" w:rsidR="00785BCA" w:rsidRPr="00D10BF0" w:rsidRDefault="005B4F38" w:rsidP="00DA4161">
      <w:pPr>
        <w:ind w:left="3261"/>
      </w:pPr>
      <w:r w:rsidRPr="00D10BF0">
        <w:t>Ing. Igor Šillo</w:t>
      </w:r>
      <w:r w:rsidR="00DA4161" w:rsidRPr="00D10BF0">
        <w:t>, starosta obce Kostolná pri Dunaji</w:t>
      </w:r>
    </w:p>
    <w:p w14:paraId="08EC77FB" w14:textId="37DBEFC7" w:rsidR="00DA4161" w:rsidRPr="00D10BF0" w:rsidRDefault="00DA4161" w:rsidP="00DA4161">
      <w:pPr>
        <w:ind w:left="3261"/>
      </w:pPr>
      <w:r w:rsidRPr="00D10BF0">
        <w:t>Mgr. Ján Klačko, starosta obce Hrubá Borša</w:t>
      </w:r>
    </w:p>
    <w:p w14:paraId="17EAE4A0" w14:textId="3C7B7AFE" w:rsidR="00B86BF5" w:rsidRPr="00D10BF0" w:rsidRDefault="00785BCA" w:rsidP="00473971">
      <w:pPr>
        <w:ind w:left="3261" w:hanging="2552"/>
      </w:pPr>
      <w:r w:rsidRPr="00D10BF0">
        <w:t>IČO:</w:t>
      </w:r>
      <w:r w:rsidRPr="00D10BF0">
        <w:tab/>
      </w:r>
      <w:r w:rsidR="00BF7EFA" w:rsidRPr="00D10BF0">
        <w:t>52820254</w:t>
      </w:r>
    </w:p>
    <w:p w14:paraId="27734CC7" w14:textId="29823EC4" w:rsidR="00785BCA" w:rsidRPr="00D10BF0" w:rsidRDefault="00BF7EFA" w:rsidP="00473971">
      <w:pPr>
        <w:ind w:left="3261" w:hanging="2552"/>
      </w:pPr>
      <w:r w:rsidRPr="00D10BF0">
        <w:t>Združenie zapísané</w:t>
      </w:r>
      <w:r w:rsidR="00785BCA" w:rsidRPr="00D10BF0">
        <w:t>:</w:t>
      </w:r>
      <w:r w:rsidR="00785BCA" w:rsidRPr="00D10BF0">
        <w:tab/>
      </w:r>
      <w:r w:rsidRPr="00D10BF0">
        <w:t>Okresný úrad Bratislava, reg. č. OU-BA-OVVS1-2019/135039</w:t>
      </w:r>
    </w:p>
    <w:p w14:paraId="0D5528BE" w14:textId="5CACD74F"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JUDr. Tomáš Uríček</w:t>
      </w:r>
    </w:p>
    <w:p w14:paraId="3E71455C" w14:textId="77777777" w:rsidR="00785BCA" w:rsidRPr="00D10BF0" w:rsidRDefault="00785BCA" w:rsidP="00DB3EC1">
      <w:pPr>
        <w:pStyle w:val="Heading3"/>
      </w:pPr>
      <w:bookmarkStart w:id="21" w:name="_Toc447725743"/>
      <w:bookmarkStart w:id="22" w:name="_Toc487700723"/>
      <w:bookmarkStart w:id="23" w:name="_Toc4416605"/>
      <w:bookmarkStart w:id="24" w:name="_Toc4416899"/>
      <w:bookmarkStart w:id="25" w:name="_Toc4416948"/>
      <w:bookmarkStart w:id="26" w:name="_Toc34734210"/>
      <w:r w:rsidRPr="00D10BF0">
        <w:t>Predmet zákazky</w:t>
      </w:r>
      <w:bookmarkEnd w:id="21"/>
      <w:bookmarkEnd w:id="22"/>
      <w:bookmarkEnd w:id="23"/>
      <w:bookmarkEnd w:id="24"/>
      <w:bookmarkEnd w:id="25"/>
      <w:bookmarkEnd w:id="26"/>
    </w:p>
    <w:p w14:paraId="0C4089B0" w14:textId="11B6B571" w:rsidR="00E93616" w:rsidRPr="00D10BF0" w:rsidRDefault="00E93616" w:rsidP="007A0D2C">
      <w:pPr>
        <w:pStyle w:val="Heading4"/>
      </w:pPr>
      <w:r w:rsidRPr="00D10BF0">
        <w:t xml:space="preserve">Predmetom zákazky </w:t>
      </w:r>
      <w:r w:rsidR="001A16D2" w:rsidRPr="00D10BF0">
        <w:t>je vybudovanie kanalizácie a čistiarne odpadových vôd</w:t>
      </w:r>
      <w:r w:rsidR="00CB22A7" w:rsidRPr="00D10BF0">
        <w:t xml:space="preserve"> v obciach</w:t>
      </w:r>
      <w:r w:rsidR="001A16D2" w:rsidRPr="00D10BF0">
        <w:t xml:space="preserve"> Kráľová pri Senci, Kostolná pri Dunaji a Hrubá Borša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7A0D2C">
      <w:pPr>
        <w:pStyle w:val="Heading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bookmarkStart w:id="27" w:name="_Toc487700724"/>
    <w:bookmarkStart w:id="28" w:name="_Toc4416606"/>
    <w:bookmarkStart w:id="29" w:name="_Toc4416900"/>
    <w:bookmarkStart w:id="30" w:name="_Toc4416949"/>
    <w:p w14:paraId="7CB28C47" w14:textId="3FCE952A" w:rsidR="00FD0876" w:rsidRDefault="00FD0876" w:rsidP="00E93616">
      <w:pPr>
        <w:ind w:left="3261" w:hanging="2552"/>
      </w:pPr>
      <w:r w:rsidRPr="00D10BF0">
        <w:fldChar w:fldCharType="begin"/>
      </w:r>
      <w:r w:rsidRPr="00D10BF0">
        <w:instrText xml:space="preserve"> HYPERLINK "https://www.uvostat.sk/cpvkod/6690" </w:instrText>
      </w:r>
      <w:r w:rsidRPr="00D10BF0">
        <w:fldChar w:fldCharType="separate"/>
      </w:r>
      <w:r w:rsidRPr="00D10BF0">
        <w:rPr>
          <w:rStyle w:val="Hyperlink"/>
        </w:rPr>
        <w:t>45232400-6</w:t>
      </w:r>
      <w:r w:rsidRPr="00D10BF0">
        <w:rPr>
          <w:rStyle w:val="Hyperlink"/>
        </w:rPr>
        <w:fldChar w:fldCharType="end"/>
      </w:r>
      <w:r w:rsidRPr="00D10BF0">
        <w:t xml:space="preserve"> Stavebné práce na stavbe kanalizácie </w:t>
      </w:r>
    </w:p>
    <w:p w14:paraId="4A7B0DBD" w14:textId="56CB91D4" w:rsidR="006065AB" w:rsidRPr="00D10BF0" w:rsidRDefault="00FD11F7" w:rsidP="006065AB">
      <w:pPr>
        <w:ind w:left="3261" w:hanging="2552"/>
      </w:pPr>
      <w:r w:rsidRPr="00FD11F7">
        <w:t>45252127-4</w:t>
      </w:r>
      <w:r w:rsidR="006065AB">
        <w:t xml:space="preserve"> </w:t>
      </w:r>
      <w:r w:rsidRPr="00FD11F7">
        <w:t>Stavebné práce na čističkách odpadových vôd</w:t>
      </w:r>
    </w:p>
    <w:p w14:paraId="1134F88B" w14:textId="462D3360" w:rsidR="00785BCA" w:rsidRPr="00D10BF0" w:rsidRDefault="00785BCA" w:rsidP="00DB3EC1">
      <w:pPr>
        <w:pStyle w:val="Heading3"/>
      </w:pPr>
      <w:bookmarkStart w:id="31" w:name="_Toc34734211"/>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7A0D2C">
      <w:pPr>
        <w:pStyle w:val="Heading4"/>
      </w:pPr>
      <w:bookmarkStart w:id="32" w:name="_Toc487700725"/>
      <w:bookmarkStart w:id="33" w:name="_Toc4416607"/>
      <w:bookmarkStart w:id="34" w:name="_Toc4416901"/>
      <w:bookmarkStart w:id="35" w:name="_Toc4416950"/>
      <w:r w:rsidRPr="00D10BF0">
        <w:t>Uchádzač predloží ponuku na celý Predmet zákazky.</w:t>
      </w:r>
    </w:p>
    <w:p w14:paraId="593F8DBB" w14:textId="0B50DFA1" w:rsidR="00982361" w:rsidRDefault="00982361" w:rsidP="007A0D2C">
      <w:pPr>
        <w:pStyle w:val="Heading4"/>
      </w:pPr>
      <w:r>
        <w:t>Zákazka je zadávaná ako celok z</w:t>
      </w:r>
      <w:r w:rsidR="00516F79">
        <w:t> </w:t>
      </w:r>
      <w:r>
        <w:t>dôvodu</w:t>
      </w:r>
      <w:r w:rsidR="00516F79">
        <w:t xml:space="preserve">, že jej rozdelením na jednotlivé územia jednotlivých obcí, resp. rozdelením samostatne na zhotovenie kanalizácií a samostatne čistiarne odpadových vôd, by </w:t>
      </w:r>
      <w:r w:rsidR="00BC39D8">
        <w:t xml:space="preserve">mohlo </w:t>
      </w:r>
      <w:r w:rsidR="00372E24">
        <w:t>dôjsť k zmareniu účelu realizácie</w:t>
      </w:r>
      <w:r w:rsidR="00BC39D8">
        <w:t xml:space="preserve"> celého projektu. Jednotlivé kanalizácie obcí totiž na seba nadväzujú </w:t>
      </w:r>
      <w:r w:rsidR="00372E24">
        <w:t xml:space="preserve">(jedna sa vlieva do druhej) </w:t>
      </w:r>
      <w:r w:rsidR="00BC39D8">
        <w:t xml:space="preserve">a bez zhotovenia jednej nemá dôvod zhotovovať iné, pretože by sa nemali kam napojiť. </w:t>
      </w:r>
      <w:r w:rsidR="00372E24">
        <w:t xml:space="preserve">To isté platí aj s čistiarňou odpadových vôd, do ktorej všetky </w:t>
      </w:r>
      <w:r w:rsidR="00372E24">
        <w:lastRenderedPageBreak/>
        <w:t xml:space="preserve">majú ústiť. </w:t>
      </w:r>
      <w:r w:rsidR="00BC39D8">
        <w:t xml:space="preserve">Zároveň čistiareň odpadových </w:t>
      </w:r>
      <w:r w:rsidR="006065AB">
        <w:t xml:space="preserve">vôd </w:t>
      </w:r>
      <w:r w:rsidR="00BC39D8">
        <w:t xml:space="preserve">je dimenzovaná tak, aby slúžila pre všetky tri obce. Pokiaľ by </w:t>
      </w:r>
      <w:r w:rsidR="00145EC5">
        <w:t>napríklad zlyhalo obstarávania čistiarne odpadových vôd došlo by k nehospodárnemu vynakladaniu verejných prostriedkov na realizáciu kanalizácií, ktoré by nemali kam ústiť.</w:t>
      </w:r>
      <w:r w:rsidR="00442D02">
        <w:t xml:space="preserve"> Obdobne, len naopak by tomu bolo, ak by sa postavila čistiareň odpadových vôd a nepostavili by sa kanalizácie.</w:t>
      </w:r>
      <w:r w:rsidR="00E974A5">
        <w:t xml:space="preserve"> Rozdelenie Predmetu zákazky menšie celky </w:t>
      </w:r>
      <w:r w:rsidR="00F33E0A">
        <w:t xml:space="preserve">– samostatné kanalizácie a ČOV - </w:t>
      </w:r>
      <w:r w:rsidR="00E974A5">
        <w:t xml:space="preserve">by preto prakticky znemožnilo synchronizovanú výstavbu všetkých celkov projektu v jednom čase tak, aby </w:t>
      </w:r>
      <w:r w:rsidR="00F33E0A">
        <w:t>nebola ohrozená nie len ich realizácia, ale aj ich praktické užívanie.</w:t>
      </w:r>
    </w:p>
    <w:p w14:paraId="4FE0FC46" w14:textId="0620CF46" w:rsidR="00442D02" w:rsidRPr="00982361" w:rsidRDefault="00442D02" w:rsidP="007A0D2C">
      <w:pPr>
        <w:pStyle w:val="Heading4"/>
      </w:pPr>
      <w:r>
        <w:t xml:space="preserve">Ďalším dôvodom nerozdelenia zákazky </w:t>
      </w:r>
      <w:r w:rsidR="00F33E0A">
        <w:t xml:space="preserve">na menšie celky </w:t>
      </w:r>
      <w:r>
        <w:t xml:space="preserve">je skutočnosť, že celý projekt bude </w:t>
      </w:r>
      <w:r w:rsidR="00E76D6B" w:rsidRPr="00D10BF0">
        <w:t>spolufinancovaný z nenávratného finančného príspevku</w:t>
      </w:r>
      <w:r w:rsidR="00E76D6B">
        <w:t xml:space="preserve">, ktorý sa však bude vzťahovať iba k obstarávaniu celého projektu ako celku. Z tohto dôvodu jednotlivé obce založili aj samostatné združenie obcí a obstarávajú tento Predmet zákazky spoločne ako jedno </w:t>
      </w:r>
      <w:r w:rsidR="00372E24">
        <w:t>združenie.</w:t>
      </w:r>
      <w:r w:rsidR="008E70AD">
        <w:t xml:space="preserve"> Zmarením realizácie čo i len jednej z častí Predmetu zákazky by bolo </w:t>
      </w:r>
      <w:r w:rsidR="00A13B6C">
        <w:t>ohrozené</w:t>
      </w:r>
      <w:r w:rsidR="008E70AD">
        <w:t>, ak nie zmarené, financovanie celého projektu</w:t>
      </w:r>
      <w:r w:rsidR="0077627D">
        <w:t xml:space="preserve"> a tiež reálna využiteľnosť zhotoveného diela</w:t>
      </w:r>
      <w:r w:rsidR="007364D5">
        <w:t>.</w:t>
      </w:r>
    </w:p>
    <w:p w14:paraId="17E4D071" w14:textId="2FE7E3C9" w:rsidR="00785BCA" w:rsidRPr="00D10BF0" w:rsidRDefault="00785BCA" w:rsidP="00DB3EC1">
      <w:pPr>
        <w:pStyle w:val="Heading3"/>
      </w:pPr>
      <w:bookmarkStart w:id="36" w:name="_Ref7513683"/>
      <w:bookmarkStart w:id="37" w:name="_Toc34734212"/>
      <w:r w:rsidRPr="00D10BF0">
        <w:t>Zdroj finačných prostriedkov</w:t>
      </w:r>
      <w:bookmarkEnd w:id="32"/>
      <w:bookmarkEnd w:id="33"/>
      <w:bookmarkEnd w:id="34"/>
      <w:bookmarkEnd w:id="35"/>
      <w:bookmarkEnd w:id="36"/>
      <w:bookmarkEnd w:id="37"/>
    </w:p>
    <w:p w14:paraId="4FF115DE" w14:textId="32757930" w:rsidR="003041FF" w:rsidRPr="00D10BF0" w:rsidRDefault="003041FF" w:rsidP="007A0D2C">
      <w:pPr>
        <w:pStyle w:val="Heading4"/>
      </w:pPr>
      <w:r w:rsidRPr="00D10BF0">
        <w:t xml:space="preserve">Predmet zákazky bude z </w:t>
      </w:r>
      <w:r w:rsidR="00C54A26" w:rsidRPr="00D10BF0">
        <w:t>spolu</w:t>
      </w:r>
      <w:r w:rsidRPr="00D10BF0">
        <w:t xml:space="preserve">financovaný z nenávratného finančného príspevku poskytnutého Verejnému obstarávateľovi zo strany </w:t>
      </w:r>
      <w:r w:rsidR="00C54A26" w:rsidRPr="00D10BF0">
        <w:t>Ministerstva životného prostredia Slovenskej republiky</w:t>
      </w:r>
      <w:r w:rsidR="00025E72" w:rsidRPr="00D10BF0">
        <w:t xml:space="preserve"> </w:t>
      </w:r>
      <w:r w:rsidRPr="00D10BF0">
        <w:t>(ďalej len „</w:t>
      </w:r>
      <w:r w:rsidRPr="00D10BF0">
        <w:rPr>
          <w:b/>
          <w:bCs/>
        </w:rPr>
        <w:t>Poskytovateľ NFP</w:t>
      </w:r>
      <w:r w:rsidRPr="00D10BF0">
        <w:t>“) na základe</w:t>
      </w:r>
      <w:r w:rsidR="00025E72" w:rsidRPr="00D10BF0">
        <w:t xml:space="preserve"> zmluvy</w:t>
      </w:r>
      <w:r w:rsidRPr="00D10BF0">
        <w:t xml:space="preserve"> </w:t>
      </w:r>
      <w:r w:rsidR="00C54A26" w:rsidRPr="00D10BF0">
        <w:t xml:space="preserve">o poskytnutí nenávratného finančného príspevku v rámci Operačného programu Kvalita životného prostredia na základe výzvy OPKZP-PO1-SC121-2018-43 Výstavba stokovej siete a čistiarní odpadových vôd v aglomeráciách do 2 000EO, ktoré zasahujú do chránených </w:t>
      </w:r>
      <w:proofErr w:type="spellStart"/>
      <w:r w:rsidR="00C54A26" w:rsidRPr="00D10BF0">
        <w:t>vodohospodárských</w:t>
      </w:r>
      <w:proofErr w:type="spellEnd"/>
      <w:r w:rsidR="00C54A26" w:rsidRPr="00D10BF0">
        <w:t xml:space="preserve"> oblastí s veľkokapacitnými vodnými zdrojmi podzemných vôd</w:t>
      </w:r>
      <w:r w:rsidRPr="00D10BF0">
        <w:t>, pričom zvyšná časť Predmetu zákazky bude financovaná z vlastných prostriedkov Verejného obstarávateľa.</w:t>
      </w:r>
    </w:p>
    <w:p w14:paraId="285A71C1" w14:textId="0C0C8905" w:rsidR="00267B50" w:rsidRPr="00D10BF0" w:rsidRDefault="00267B50" w:rsidP="00DB3EC1">
      <w:pPr>
        <w:pStyle w:val="Heading3"/>
      </w:pPr>
      <w:bookmarkStart w:id="38" w:name="_Toc522635378"/>
      <w:bookmarkStart w:id="39" w:name="_Toc525293192"/>
      <w:bookmarkStart w:id="40" w:name="_Toc4416608"/>
      <w:bookmarkStart w:id="41" w:name="_Toc4416902"/>
      <w:bookmarkStart w:id="42" w:name="_Toc4416951"/>
      <w:bookmarkStart w:id="43" w:name="_Toc34734213"/>
      <w:bookmarkEnd w:id="38"/>
      <w:bookmarkEnd w:id="39"/>
      <w:r w:rsidRPr="00D10BF0">
        <w:t>Zmluva</w:t>
      </w:r>
      <w:bookmarkEnd w:id="19"/>
      <w:bookmarkEnd w:id="40"/>
      <w:bookmarkEnd w:id="41"/>
      <w:bookmarkEnd w:id="42"/>
      <w:bookmarkEnd w:id="43"/>
    </w:p>
    <w:p w14:paraId="75726E6F" w14:textId="77777777" w:rsidR="00200BF2" w:rsidRPr="00D10BF0" w:rsidRDefault="00200BF2" w:rsidP="007A0D2C">
      <w:pPr>
        <w:pStyle w:val="Heading4"/>
      </w:pPr>
      <w:r w:rsidRPr="00D10BF0">
        <w:t xml:space="preserve">Výsledkom Verejnej súťaže bude Zmluva o dielo uzatvorená podľa ustanovení § 536 a </w:t>
      </w:r>
      <w:proofErr w:type="spellStart"/>
      <w:r w:rsidRPr="00D10BF0">
        <w:t>nasl</w:t>
      </w:r>
      <w:proofErr w:type="spellEnd"/>
      <w:r w:rsidRPr="00D10BF0">
        <w:t>.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730B9398" w:rsidR="00FD037F" w:rsidRPr="00D10BF0" w:rsidRDefault="00131E73" w:rsidP="007A0D2C">
      <w:pPr>
        <w:pStyle w:val="Heading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047F7B3D" w14:textId="6CEF5CE1" w:rsidR="00BA17BB" w:rsidRPr="00D10BF0" w:rsidRDefault="00AE3791" w:rsidP="00DB3EC1">
      <w:pPr>
        <w:pStyle w:val="Heading3"/>
      </w:pPr>
      <w:bookmarkStart w:id="44" w:name="_Toc447725747"/>
      <w:bookmarkStart w:id="45" w:name="_Toc4416609"/>
      <w:bookmarkStart w:id="46" w:name="_Toc4416903"/>
      <w:bookmarkStart w:id="47" w:name="_Toc4416952"/>
      <w:bookmarkStart w:id="48" w:name="_Toc34734214"/>
      <w:r w:rsidRPr="00D10BF0">
        <w:t xml:space="preserve">Miesto a termín </w:t>
      </w:r>
      <w:r w:rsidR="00C70F72" w:rsidRPr="00D10BF0">
        <w:t>dodania</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63BB3E91" w:rsidR="00200BF2" w:rsidRPr="00D10BF0" w:rsidRDefault="003041FF" w:rsidP="007A0D2C">
      <w:pPr>
        <w:pStyle w:val="Heading4"/>
      </w:pPr>
      <w:r w:rsidRPr="00D10BF0">
        <w:t>Miesto dodania Predmetu zákazky</w:t>
      </w:r>
      <w:r w:rsidR="00200BF2" w:rsidRPr="00D10BF0">
        <w:t xml:space="preserve">: </w:t>
      </w:r>
      <w:r w:rsidR="00D10BF0" w:rsidRPr="00D10BF0">
        <w:t>katastrálne územie obcí Kráľová pri Senci, Kostolná pri Dunaji a Hrubá Borša. Bližšie podľa projektovej dokumentácie, ktorá je prílohou súťažných podkladov.</w:t>
      </w:r>
    </w:p>
    <w:p w14:paraId="3F6A5FA1" w14:textId="77777777" w:rsidR="003E0E80" w:rsidRDefault="00200BF2" w:rsidP="007A0D2C">
      <w:pPr>
        <w:pStyle w:val="Heading4"/>
      </w:pPr>
      <w:r w:rsidRPr="00D10BF0">
        <w:t xml:space="preserve">Termín realizácie Predmetu zákazky: </w:t>
      </w:r>
    </w:p>
    <w:p w14:paraId="00FD9439" w14:textId="52CA4931" w:rsidR="003E0E80" w:rsidRDefault="003E0E80" w:rsidP="003E0E80">
      <w:pPr>
        <w:pStyle w:val="Heading6"/>
      </w:pPr>
      <w:r>
        <w:t xml:space="preserve">dokončenie čistiarne odpadových vôd Kráľová pri Senci: </w:t>
      </w:r>
      <w:r w:rsidRPr="003E0E80">
        <w:rPr>
          <w:b/>
          <w:bCs/>
        </w:rPr>
        <w:t>do 20 mesiacov</w:t>
      </w:r>
      <w:r>
        <w:t xml:space="preserve"> odo dňa nadobudnutia účinnosti Zmluvy;</w:t>
      </w:r>
    </w:p>
    <w:p w14:paraId="27148940" w14:textId="036885C1" w:rsidR="00200BF2" w:rsidRPr="00D10BF0" w:rsidRDefault="003E0E80" w:rsidP="003E0E80">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4DB30616" w14:textId="589FA169" w:rsidR="00AE3791" w:rsidRPr="00D10BF0" w:rsidRDefault="00AE3791" w:rsidP="00DB3EC1">
      <w:pPr>
        <w:pStyle w:val="Heading3"/>
      </w:pPr>
      <w:bookmarkStart w:id="49" w:name="_Toc447725748"/>
      <w:bookmarkStart w:id="50" w:name="_Toc4416610"/>
      <w:bookmarkStart w:id="51" w:name="_Toc4416904"/>
      <w:bookmarkStart w:id="52" w:name="_Toc4416953"/>
      <w:bookmarkStart w:id="53" w:name="_Toc34734215"/>
      <w:r w:rsidRPr="00D10BF0">
        <w:t>Oprávnení uchádzači</w:t>
      </w:r>
      <w:bookmarkEnd w:id="49"/>
      <w:bookmarkEnd w:id="50"/>
      <w:bookmarkEnd w:id="51"/>
      <w:bookmarkEnd w:id="52"/>
      <w:bookmarkEnd w:id="53"/>
    </w:p>
    <w:p w14:paraId="67FD5939" w14:textId="396A9B75" w:rsidR="00414230" w:rsidRPr="00D10BF0" w:rsidRDefault="00D74F88" w:rsidP="007A0D2C">
      <w:pPr>
        <w:pStyle w:val="Heading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7A0D2C">
      <w:pPr>
        <w:pStyle w:val="Heading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26890A92" w:rsidR="002A54EE" w:rsidRPr="00D10BF0" w:rsidRDefault="003E19B3" w:rsidP="007A0D2C">
      <w:pPr>
        <w:pStyle w:val="Heading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lastRenderedPageBreak/>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171596">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76A60A73" w:rsidR="00DD0D61" w:rsidRPr="00D10BF0" w:rsidRDefault="00414230" w:rsidP="007A0D2C">
      <w:pPr>
        <w:pStyle w:val="Heading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w:t>
      </w:r>
      <w:proofErr w:type="spellStart"/>
      <w:r w:rsidR="00FE33EB" w:rsidRPr="00D10BF0">
        <w:t>nasl</w:t>
      </w:r>
      <w:proofErr w:type="spellEnd"/>
      <w:r w:rsidR="00FE33EB" w:rsidRPr="00D10BF0">
        <w:t>.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283EDF">
      <w:pPr>
        <w:pStyle w:val="Heading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283EDF">
      <w:pPr>
        <w:pStyle w:val="Heading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283EDF">
      <w:pPr>
        <w:pStyle w:val="Heading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7A0D2C">
      <w:pPr>
        <w:pStyle w:val="Heading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324AB1E0" w:rsidR="00AE3791" w:rsidRPr="00D10BF0" w:rsidRDefault="00AE3791" w:rsidP="00DB3EC1">
      <w:pPr>
        <w:pStyle w:val="Heading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34734216"/>
      <w:bookmarkEnd w:id="56"/>
      <w:bookmarkEnd w:id="57"/>
      <w:bookmarkEnd w:id="58"/>
      <w:r w:rsidRPr="00D10BF0">
        <w:t>Predloženie a obsah ponúk</w:t>
      </w:r>
      <w:bookmarkEnd w:id="59"/>
      <w:bookmarkEnd w:id="60"/>
      <w:bookmarkEnd w:id="61"/>
      <w:bookmarkEnd w:id="62"/>
      <w:bookmarkEnd w:id="63"/>
      <w:bookmarkEnd w:id="64"/>
    </w:p>
    <w:p w14:paraId="0742385B" w14:textId="7733BC3B" w:rsidR="00C24698" w:rsidRPr="00D10BF0" w:rsidRDefault="00FD77F0" w:rsidP="007A0D2C">
      <w:pPr>
        <w:pStyle w:val="Heading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171596">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4"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171596">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171596">
        <w:t>21</w:t>
      </w:r>
      <w:r w:rsidR="00947B6F" w:rsidRPr="00D10BF0">
        <w:fldChar w:fldCharType="end"/>
      </w:r>
      <w:r w:rsidRPr="00D10BF0">
        <w:t xml:space="preserve"> tejto časti súťažných podkladov. </w:t>
      </w:r>
      <w:r w:rsidR="00D74F88" w:rsidRPr="00D10BF0">
        <w:t xml:space="preserve"> </w:t>
      </w:r>
    </w:p>
    <w:p w14:paraId="3D16158B" w14:textId="56854DB4" w:rsidR="00A56198" w:rsidRPr="00D10BF0" w:rsidRDefault="00A56198" w:rsidP="007A0D2C">
      <w:pPr>
        <w:pStyle w:val="Heading4"/>
      </w:pPr>
      <w:bookmarkStart w:id="65" w:name="_Ref7514364"/>
      <w:r w:rsidRPr="00D10BF0">
        <w:t>Súčasťou ponuky musia byť nasledujúce doklady / dokumenty:</w:t>
      </w:r>
      <w:bookmarkEnd w:id="65"/>
      <w:r w:rsidRPr="00D10BF0">
        <w:t xml:space="preserve"> </w:t>
      </w:r>
    </w:p>
    <w:p w14:paraId="13453BEF" w14:textId="0EE77C97" w:rsidR="00A56198" w:rsidRPr="00D10BF0" w:rsidRDefault="00A56198" w:rsidP="00283EDF">
      <w:pPr>
        <w:pStyle w:val="Heading6"/>
      </w:pPr>
      <w:bookmarkStart w:id="66" w:name="_Hlk534374350"/>
      <w:r w:rsidRPr="00D10BF0">
        <w:t>Krycí list ponuky s </w:t>
      </w:r>
      <w:r w:rsidRPr="00D10BF0">
        <w:rPr>
          <w:szCs w:val="20"/>
        </w:rPr>
        <w:t>uvedením</w:t>
      </w:r>
      <w:r w:rsidRPr="00D10BF0">
        <w:t xml:space="preserve"> nasledovných údajov:</w:t>
      </w:r>
      <w:bookmarkEnd w:id="66"/>
    </w:p>
    <w:p w14:paraId="6218E968" w14:textId="56DD3DFA" w:rsidR="00A56198" w:rsidRPr="00D10BF0" w:rsidRDefault="00A56198" w:rsidP="00236805">
      <w:pPr>
        <w:pStyle w:val="Heading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(uchádzačov v prípade Skupiny dodávateľov);</w:t>
      </w:r>
    </w:p>
    <w:p w14:paraId="70BF33B6" w14:textId="77777777" w:rsidR="00A56198" w:rsidRPr="00D10BF0" w:rsidRDefault="00A56198" w:rsidP="00236805">
      <w:pPr>
        <w:pStyle w:val="Heading7"/>
      </w:pPr>
      <w:r w:rsidRPr="00D10BF0">
        <w:t>identifikáciu Verejnej súťaže, do ktorej sa ponuka predkladá s uvedením názvu Predmetu zákazky;</w:t>
      </w:r>
    </w:p>
    <w:p w14:paraId="722FD3C3" w14:textId="77777777" w:rsidR="00A56198" w:rsidRPr="00D10BF0" w:rsidRDefault="00A56198" w:rsidP="00236805">
      <w:pPr>
        <w:pStyle w:val="Heading7"/>
      </w:pPr>
      <w:r w:rsidRPr="00D10BF0">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D10BF0" w:rsidRDefault="00A56198" w:rsidP="00236805">
      <w:pPr>
        <w:pStyle w:val="Heading7"/>
      </w:pPr>
      <w:r w:rsidRPr="00D10BF0">
        <w:t>zoznam dokumentov predložených v ponuke;</w:t>
      </w:r>
    </w:p>
    <w:p w14:paraId="1DCABECD" w14:textId="3D7FF4ED" w:rsidR="00A56198" w:rsidRPr="00D10BF0" w:rsidRDefault="00A56198" w:rsidP="00236805">
      <w:pPr>
        <w:pStyle w:val="Heading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171596">
        <w:t>25.2</w:t>
      </w:r>
      <w:r w:rsidR="00696E11" w:rsidRPr="00D10BF0">
        <w:fldChar w:fldCharType="end"/>
      </w:r>
      <w:r w:rsidR="00696E11" w:rsidRPr="00D10BF0">
        <w:t xml:space="preserve"> </w:t>
      </w:r>
      <w:r w:rsidRPr="00D10BF0">
        <w:t>týchto súťažných podkladov (identifikácia čísla strany, čísla odseku, bodu a textu obsahujúceho obchodné tajomstvo, príp. dôverné informácie).</w:t>
      </w:r>
    </w:p>
    <w:p w14:paraId="06068968" w14:textId="1833945A"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p>
    <w:p w14:paraId="5F95D539" w14:textId="77777777" w:rsidR="006065AB" w:rsidRDefault="006065AB" w:rsidP="006065AB">
      <w:pPr>
        <w:pStyle w:val="Heading6"/>
      </w:pPr>
      <w:bookmarkStart w:id="67" w:name="_Ref4413473"/>
      <w:r>
        <w:t>Časový, technický a personálny návrh zabezpečenia realizácie Predmetu zákazky. Táto časť ponuky uchádzača musí obsahovať nasledovné dokumenty:</w:t>
      </w:r>
    </w:p>
    <w:p w14:paraId="1221C733" w14:textId="68407FCB" w:rsidR="006065AB" w:rsidRDefault="006065AB" w:rsidP="00F540DD">
      <w:pPr>
        <w:pStyle w:val="Heading7"/>
      </w:pPr>
      <w:r>
        <w:t xml:space="preserve">Časový </w:t>
      </w:r>
      <w:r w:rsidR="00D71578">
        <w:t>harmonogram</w:t>
      </w:r>
      <w:r>
        <w:t xml:space="preserve"> realizácie Predmetu zákazy;</w:t>
      </w:r>
    </w:p>
    <w:p w14:paraId="34E39AB0" w14:textId="3F50121B" w:rsidR="006065AB" w:rsidRDefault="006065AB" w:rsidP="00F540DD">
      <w:pPr>
        <w:pStyle w:val="Heading7"/>
      </w:pPr>
      <w:r>
        <w:lastRenderedPageBreak/>
        <w:t xml:space="preserve">Personálny </w:t>
      </w:r>
      <w:r w:rsidR="00D71578">
        <w:t xml:space="preserve">harmonogram </w:t>
      </w:r>
      <w:r>
        <w:t>realizácie Predmetu zákazky;</w:t>
      </w:r>
    </w:p>
    <w:p w14:paraId="1AB21D65" w14:textId="34497B26" w:rsidR="006065AB" w:rsidRDefault="006065AB" w:rsidP="00F540DD">
      <w:pPr>
        <w:pStyle w:val="Heading7"/>
      </w:pPr>
      <w:r>
        <w:t xml:space="preserve">Technický </w:t>
      </w:r>
      <w:r w:rsidR="00D71578">
        <w:t xml:space="preserve">harmonogram </w:t>
      </w:r>
      <w:r>
        <w:t>realizácie Predmetu zákazky;</w:t>
      </w:r>
    </w:p>
    <w:p w14:paraId="3E1E5BCC" w14:textId="47F4E912" w:rsidR="006065AB" w:rsidRDefault="006065AB" w:rsidP="00F540DD">
      <w:pPr>
        <w:pStyle w:val="Heading6"/>
        <w:numPr>
          <w:ilvl w:val="0"/>
          <w:numId w:val="0"/>
        </w:numPr>
        <w:ind w:left="1134"/>
      </w:pPr>
      <w:r>
        <w:t xml:space="preserve">Všetky tri </w:t>
      </w:r>
      <w:r w:rsidR="00D71578">
        <w:t>harmonogramy</w:t>
      </w:r>
      <w:r>
        <w:t xml:space="preserve"> realizácie Predmetu zákazky uchádzač vypracuje a predloží v súlade s podmienkami uvedenými v Prílohe č. B.5 týchto súťažných podkladov.</w:t>
      </w:r>
    </w:p>
    <w:p w14:paraId="4811E380" w14:textId="6956A9D9" w:rsidR="00630236" w:rsidRDefault="00922426" w:rsidP="00283EDF">
      <w:pPr>
        <w:pStyle w:val="Heading6"/>
      </w:pPr>
      <w:bookmarkStart w:id="68" w:name="_Ref4422667"/>
      <w:bookmarkStart w:id="69" w:name="_Ref524523915"/>
      <w:bookmarkEnd w:id="67"/>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w:t>
      </w:r>
      <w:proofErr w:type="spellStart"/>
      <w:r w:rsidR="00905FC8" w:rsidRPr="00D10BF0">
        <w:t>zákzazky</w:t>
      </w:r>
      <w:proofErr w:type="spellEnd"/>
      <w:r w:rsidR="00905FC8" w:rsidRPr="00D10BF0">
        <w:t xml:space="preserve"> </w:t>
      </w:r>
      <w:r w:rsidRPr="00D10BF0">
        <w:t>uverejnenom vo Vestníku verejného obstarávania (ďalej „</w:t>
      </w:r>
      <w:r w:rsidRPr="00D10BF0">
        <w:rPr>
          <w:b/>
        </w:rPr>
        <w:t>Oznámenie</w:t>
      </w:r>
      <w:r w:rsidRPr="00D10BF0">
        <w:t>“)</w:t>
      </w:r>
      <w:r w:rsidR="00905FC8" w:rsidRPr="00D10BF0">
        <w:t xml:space="preserve"> v podrobnosti podľa Časti G.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 xml:space="preserve">doklady, ktorými preukazuje splnenie podmienok účasti týkajúcich sa osobného </w:t>
      </w:r>
      <w:r w:rsidR="00D757BE" w:rsidRPr="00D10BF0">
        <w:t xml:space="preserve">a ekonomického </w:t>
      </w:r>
      <w:r w:rsidR="005B20B5" w:rsidRPr="00D10BF0">
        <w:t>postavenia a </w:t>
      </w:r>
      <w:r w:rsidR="00140850" w:rsidRPr="00D10BF0">
        <w:t xml:space="preserve">doklady, ktorými preukazuje splnenie </w:t>
      </w:r>
      <w:r w:rsidR="005B20B5" w:rsidRPr="00D10BF0">
        <w:t>podmienok účasti technick</w:t>
      </w:r>
      <w:r w:rsidR="00140850" w:rsidRPr="00D10BF0">
        <w:t>ej 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Zoznam odborníkov</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C871E1" w:rsidRPr="00D10BF0">
        <w:rPr>
          <w:rFonts w:cs="Proba Pro"/>
          <w:szCs w:val="20"/>
        </w:rPr>
        <w:t>Zoznam odborníkov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 osobných údajov (vzor)</w:t>
      </w:r>
      <w:r w:rsidR="00AC54A9" w:rsidRPr="00D10BF0">
        <w:t>).</w:t>
      </w:r>
      <w:bookmarkEnd w:id="68"/>
      <w:r w:rsidR="007356AA" w:rsidRPr="00D10BF0">
        <w:t xml:space="preserve"> </w:t>
      </w:r>
      <w:bookmarkEnd w:id="69"/>
    </w:p>
    <w:p w14:paraId="092FA6CC" w14:textId="7CACCBC4" w:rsidR="00161F30" w:rsidRPr="00161F30" w:rsidRDefault="00161F30" w:rsidP="00D31BD8">
      <w:pPr>
        <w:pStyle w:val="Heading6"/>
        <w:numPr>
          <w:ilvl w:val="0"/>
          <w:numId w:val="0"/>
        </w:numPr>
        <w:ind w:left="1134"/>
      </w:pPr>
      <w:r>
        <w:t xml:space="preserve">Uchádzač zároveň predkladá aj dokumenty preukazujúce splnenie podmienok účasti osobného postavenia </w:t>
      </w:r>
      <w:r w:rsidR="0001030F">
        <w:t xml:space="preserve">a </w:t>
      </w:r>
      <w:r w:rsidR="004107AA">
        <w:t>neexistenciu</w:t>
      </w:r>
      <w:r w:rsidRPr="00161F30">
        <w:t xml:space="preserve"> dôvod</w:t>
      </w:r>
      <w:r w:rsidR="004107AA">
        <w:t>ov</w:t>
      </w:r>
      <w:r w:rsidRPr="00161F30">
        <w:t xml:space="preserve"> na vylúčenie podľa § 40 ods. 6 písm. a) až h) a ods.</w:t>
      </w:r>
      <w:r w:rsidR="004107AA">
        <w:t xml:space="preserve"> 7 ZVO za navrhovaných subdodávateľov</w:t>
      </w:r>
      <w:r w:rsidR="00254B4C">
        <w:t xml:space="preserve"> v súlade s požiadavkou podľa bodu </w:t>
      </w:r>
      <w:r w:rsidR="00254B4C">
        <w:fldChar w:fldCharType="begin"/>
      </w:r>
      <w:r w:rsidR="00254B4C">
        <w:instrText xml:space="preserve"> REF _Ref34825894 \n \h </w:instrText>
      </w:r>
      <w:r w:rsidR="00254B4C">
        <w:fldChar w:fldCharType="separate"/>
      </w:r>
      <w:r w:rsidR="00254B4C">
        <w:t>27.7</w:t>
      </w:r>
      <w:r w:rsidR="00254B4C">
        <w:fldChar w:fldCharType="end"/>
      </w:r>
      <w:r w:rsidR="00254B4C">
        <w:t xml:space="preserve"> tejto časti súťažných podkladov</w:t>
      </w:r>
      <w:r w:rsidR="004107AA">
        <w:t>.</w:t>
      </w:r>
    </w:p>
    <w:p w14:paraId="55169190" w14:textId="229E4FB1" w:rsidR="00DA0CD5" w:rsidRPr="00D10BF0" w:rsidRDefault="00B31663" w:rsidP="00283EDF">
      <w:pPr>
        <w:pStyle w:val="Heading6"/>
      </w:pPr>
      <w:r w:rsidRPr="00D10BF0">
        <w:t xml:space="preserve">Návrh Zmluvy vypracovaný podľa Prílohy č. </w:t>
      </w:r>
      <w:r w:rsidR="00B87223" w:rsidRPr="00D10BF0">
        <w:t>D.1</w:t>
      </w:r>
      <w:r w:rsidRPr="00D10BF0">
        <w:t xml:space="preserve"> týchto súťažných podkladov</w:t>
      </w:r>
      <w:ins w:id="70" w:author="Tomas Uricek" w:date="2020-07-24T12:26:00Z">
        <w:r w:rsidR="00A51C5A">
          <w:t>.</w:t>
        </w:r>
      </w:ins>
      <w:ins w:id="71" w:author="Tomas Uricek" w:date="2020-07-24T12:25:00Z">
        <w:r w:rsidR="00A51C5A">
          <w:t xml:space="preserve"> </w:t>
        </w:r>
      </w:ins>
      <w:del w:id="72" w:author="Tomas Uricek" w:date="2020-07-24T12:26:00Z">
        <w:r w:rsidR="00203079" w:rsidRPr="00D10BF0" w:rsidDel="00A51C5A">
          <w:delText>spolu s prílohami, ako je tam bližšie uvedené</w:delText>
        </w:r>
        <w:r w:rsidRPr="00D10BF0" w:rsidDel="00A51C5A">
          <w:delText>. Ostatné p</w:delText>
        </w:r>
      </w:del>
      <w:ins w:id="73" w:author="Tomas Uricek" w:date="2020-07-24T12:26:00Z">
        <w:r w:rsidR="00A51C5A">
          <w:t>P</w:t>
        </w:r>
      </w:ins>
      <w:r w:rsidRPr="00D10BF0">
        <w:t xml:space="preserve">rílohy Zmluvy budú do Zmluvy doplnené podľa ponuky 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171596">
        <w:t>27</w:t>
      </w:r>
      <w:r w:rsidR="00696E11" w:rsidRPr="00D10BF0">
        <w:fldChar w:fldCharType="end"/>
      </w:r>
      <w:r w:rsidRPr="00D10BF0">
        <w:t xml:space="preserve"> tejto časti súťažných podkladov</w:t>
      </w:r>
      <w:r w:rsidR="0025355A" w:rsidRPr="00D10BF0">
        <w:t>.</w:t>
      </w:r>
    </w:p>
    <w:p w14:paraId="4EE6574B" w14:textId="115D757A" w:rsidR="009E22BB" w:rsidRPr="00D10BF0" w:rsidRDefault="009E22BB" w:rsidP="00283EDF">
      <w:pPr>
        <w:pStyle w:val="Heading6"/>
        <w:rPr>
          <w:szCs w:val="20"/>
        </w:rPr>
      </w:pPr>
      <w:bookmarkStart w:id="74" w:name="_Ref4422691"/>
      <w:bookmarkStart w:id="75" w:name="_Ref524522702"/>
      <w:bookmarkStart w:id="76" w:name="_Ref524523889"/>
      <w:r w:rsidRPr="00D10BF0">
        <w:t xml:space="preserve">Doklad o zložení zábezpeky podľa bodu </w:t>
      </w:r>
      <w:r w:rsidR="008B7062">
        <w:fldChar w:fldCharType="begin"/>
      </w:r>
      <w:r w:rsidR="008B7062">
        <w:instrText xml:space="preserve"> REF _Ref33624296 \n \h </w:instrText>
      </w:r>
      <w:r w:rsidR="008B7062">
        <w:fldChar w:fldCharType="separate"/>
      </w:r>
      <w:r w:rsidR="00171596">
        <w:t>16</w:t>
      </w:r>
      <w:r w:rsidR="008B7062">
        <w:fldChar w:fldCharType="end"/>
      </w:r>
      <w:r w:rsidR="008B7062">
        <w:t xml:space="preserve"> </w:t>
      </w:r>
      <w:r w:rsidRPr="00D10BF0">
        <w:t xml:space="preserve">tejto časti súťažných podkladov vo forme </w:t>
      </w:r>
      <w:r w:rsidRPr="00D10BF0">
        <w:rPr>
          <w:szCs w:val="20"/>
        </w:rPr>
        <w:t xml:space="preserve">ustanovenej v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171596">
        <w:rPr>
          <w:szCs w:val="20"/>
        </w:rPr>
        <w:t>8.5</w:t>
      </w:r>
      <w:r w:rsidR="008B7062">
        <w:rPr>
          <w:szCs w:val="20"/>
        </w:rPr>
        <w:fldChar w:fldCharType="end"/>
      </w:r>
      <w:r w:rsidR="008B7062">
        <w:rPr>
          <w:szCs w:val="20"/>
        </w:rPr>
        <w:t xml:space="preserve"> </w:t>
      </w:r>
      <w:r w:rsidRPr="00D10BF0">
        <w:rPr>
          <w:szCs w:val="20"/>
        </w:rPr>
        <w:t>tejto časti súťažných podkladov.</w:t>
      </w:r>
      <w:bookmarkEnd w:id="74"/>
      <w:r w:rsidRPr="00D10BF0">
        <w:rPr>
          <w:szCs w:val="20"/>
        </w:rPr>
        <w:t xml:space="preserve"> </w:t>
      </w:r>
      <w:bookmarkEnd w:id="75"/>
    </w:p>
    <w:bookmarkEnd w:id="76"/>
    <w:p w14:paraId="17DC7686" w14:textId="0872BA1F" w:rsidR="00915293" w:rsidRPr="00D10BF0" w:rsidRDefault="00915293" w:rsidP="00283EDF">
      <w:pPr>
        <w:pStyle w:val="Heading6"/>
      </w:pPr>
      <w:r w:rsidRPr="00D10BF0">
        <w:t xml:space="preserve">Čestné vyhlásenie uchádzača o súhlase s podmienkami Verejnej súťaže obsahujúci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Pr="00D10BF0">
        <w:t xml:space="preserve">zoznam subdodávateľov a podiel zákazky, ktorý má v úmysle zadať subdodávateľom, navrhovaných subdodávateľov a </w:t>
      </w:r>
      <w:r w:rsidR="00FE0405" w:rsidRPr="00D10BF0">
        <w:t>predmety subdodávok, 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7C172847" w:rsidR="00915293" w:rsidRPr="00D10BF0" w:rsidRDefault="00915293" w:rsidP="00283EDF">
      <w:pPr>
        <w:pStyle w:val="Heading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171596">
        <w:t>19</w:t>
      </w:r>
      <w:r w:rsidR="00696E11" w:rsidRPr="00D10BF0">
        <w:fldChar w:fldCharType="end"/>
      </w:r>
      <w:r w:rsidRPr="00D10BF0">
        <w:t xml:space="preserve"> tejto časti súťažných podkladov.</w:t>
      </w:r>
    </w:p>
    <w:p w14:paraId="3CDD144B" w14:textId="524D376B" w:rsidR="00915293" w:rsidRPr="00D10BF0" w:rsidRDefault="00915293" w:rsidP="00283EDF">
      <w:pPr>
        <w:pStyle w:val="Heading6"/>
      </w:pPr>
      <w:bookmarkStart w:id="77" w:name="_Hlk519775982"/>
      <w:r w:rsidRPr="00D10BF0">
        <w:t>Ak ponuku predkladá Skupina dodávateľov</w:t>
      </w:r>
      <w:r w:rsidR="00075B80" w:rsidRPr="00D10BF0">
        <w:t>,</w:t>
      </w:r>
      <w:r w:rsidRPr="00D10BF0">
        <w:t xml:space="preserve"> tak </w:t>
      </w:r>
      <w:bookmarkEnd w:id="77"/>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171596">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283EDF">
      <w:pPr>
        <w:pStyle w:val="Heading6"/>
      </w:pPr>
      <w:bookmarkStart w:id="78"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8"/>
    </w:p>
    <w:p w14:paraId="1767E679" w14:textId="386199B4" w:rsidR="00192888" w:rsidRPr="00D10BF0" w:rsidRDefault="00192888" w:rsidP="00283EDF">
      <w:pPr>
        <w:pStyle w:val="Heading6"/>
      </w:pPr>
      <w:r w:rsidRPr="00D10BF0">
        <w:t>Plná moc (poverenie)</w:t>
      </w:r>
      <w:r w:rsidR="00C6226B" w:rsidRPr="00D10BF0">
        <w:t>,</w:t>
      </w:r>
      <w:bookmarkStart w:id="79" w:name="_Hlk7774823"/>
      <w:r w:rsidR="00EF565F" w:rsidRPr="00D10BF0">
        <w:t xml:space="preserve"> </w:t>
      </w:r>
      <w:bookmarkStart w:id="80" w:name="_Hlk7775221"/>
      <w:r w:rsidR="00EF565F" w:rsidRPr="00D10BF0">
        <w:t>z ktorej bude vyplývať oprávnenie konajúcej osoby na zastupovanie uchádzača</w:t>
      </w:r>
      <w:bookmarkEnd w:id="80"/>
      <w:r w:rsidR="00EF565F" w:rsidRPr="00D10BF0">
        <w:t>,</w:t>
      </w:r>
      <w:bookmarkEnd w:id="79"/>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mluvy a pri ostatných úkonoch súvisiacich s týmto verejným obstarávaním.</w:t>
      </w:r>
    </w:p>
    <w:p w14:paraId="63B8AB8E" w14:textId="5415C837" w:rsidR="003D02B1" w:rsidRPr="00D10BF0" w:rsidRDefault="00B35C6A" w:rsidP="007A0D2C">
      <w:pPr>
        <w:pStyle w:val="Heading4"/>
      </w:pPr>
      <w:bookmarkStart w:id="81" w:name="_Ref4422785"/>
      <w:bookmarkStart w:id="82"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171596">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171596">
        <w:t>8.5</w:t>
      </w:r>
      <w:r w:rsidR="008B7062">
        <w:fldChar w:fldCharType="end"/>
      </w:r>
      <w:r w:rsidR="00696E11" w:rsidRPr="00D10BF0">
        <w:t xml:space="preserve"> </w:t>
      </w:r>
      <w:r w:rsidR="003D02B1" w:rsidRPr="00D10BF0">
        <w:t>tejto časti súťažných podkladov nevyplýva inak) musí byť:</w:t>
      </w:r>
      <w:bookmarkEnd w:id="81"/>
    </w:p>
    <w:p w14:paraId="3E9A5182" w14:textId="42240DA0" w:rsidR="003D02B1" w:rsidRPr="00D10BF0" w:rsidRDefault="00B35C6A" w:rsidP="00283EDF">
      <w:pPr>
        <w:pStyle w:val="Heading6"/>
      </w:pPr>
      <w:r w:rsidRPr="00D10BF0">
        <w:lastRenderedPageBreak/>
        <w:t>podpísaný</w:t>
      </w:r>
      <w:r w:rsidR="003D02B1" w:rsidRPr="00D10BF0">
        <w:t>, pričom</w:t>
      </w:r>
    </w:p>
    <w:p w14:paraId="4135C9C9" w14:textId="2DDA10C2" w:rsidR="003D02B1" w:rsidRPr="00D10BF0" w:rsidRDefault="003D02B1" w:rsidP="00236805">
      <w:pPr>
        <w:pStyle w:val="Heading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8378A03" w:rsidR="003D02B1" w:rsidRPr="00D10BF0" w:rsidRDefault="003D02B1" w:rsidP="00236805">
      <w:pPr>
        <w:pStyle w:val="Heading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171596">
        <w:t>8.2c)</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283EDF">
      <w:pPr>
        <w:pStyle w:val="Heading6"/>
      </w:pPr>
      <w:r w:rsidRPr="00D10BF0">
        <w:rPr>
          <w:b/>
          <w:u w:val="single"/>
        </w:rPr>
        <w:t>naskenovaný</w:t>
      </w:r>
      <w:r w:rsidRPr="00D10BF0">
        <w:rPr>
          <w:b/>
        </w:rPr>
        <w:t xml:space="preserve"> </w:t>
      </w:r>
      <w:r w:rsidR="003D02B1" w:rsidRPr="00D10BF0">
        <w:t xml:space="preserve">(odporúčaný formát je „PDF“), </w:t>
      </w:r>
    </w:p>
    <w:p w14:paraId="2F8E92D2" w14:textId="17D847C5" w:rsidR="003D02B1" w:rsidRPr="00D10BF0" w:rsidRDefault="00B35C6A" w:rsidP="00283EDF">
      <w:pPr>
        <w:pStyle w:val="Heading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171596">
        <w:t>20</w:t>
      </w:r>
      <w:r w:rsidR="008B7062">
        <w:fldChar w:fldCharType="end"/>
      </w:r>
      <w:r w:rsidR="006149E7" w:rsidRPr="00D10BF0">
        <w:t xml:space="preserve"> </w:t>
      </w:r>
      <w:r w:rsidR="003D02B1" w:rsidRPr="00D10BF0">
        <w:t>tejto časti súťažných podkladov.</w:t>
      </w:r>
    </w:p>
    <w:p w14:paraId="0BA33C96" w14:textId="6A3EE053" w:rsidR="003D02B1" w:rsidRPr="00D10BF0" w:rsidRDefault="003D02B1" w:rsidP="007A0D2C">
      <w:pPr>
        <w:pStyle w:val="Heading4"/>
      </w:pPr>
      <w:bookmarkStart w:id="83"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171596">
        <w:t>8.2c)</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3"/>
    </w:p>
    <w:p w14:paraId="1058061C" w14:textId="77777777" w:rsidR="003D02B1" w:rsidRPr="00D10BF0" w:rsidRDefault="003D02B1" w:rsidP="00283EDF">
      <w:pPr>
        <w:pStyle w:val="Heading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 xml:space="preserve">nariadenie </w:t>
      </w:r>
      <w:proofErr w:type="spellStart"/>
      <w:r w:rsidRPr="00D10BF0">
        <w:rPr>
          <w:b/>
        </w:rPr>
        <w:t>eIDAS</w:t>
      </w:r>
      <w:proofErr w:type="spellEnd"/>
      <w:r w:rsidRPr="00D10BF0">
        <w:t xml:space="preserve">“) subjektu, ktorý taký doklad vydal; alebo </w:t>
      </w:r>
    </w:p>
    <w:p w14:paraId="1BEF1BD1" w14:textId="77777777" w:rsidR="003D02B1" w:rsidRPr="00D10BF0" w:rsidRDefault="003D02B1" w:rsidP="00283EDF">
      <w:pPr>
        <w:pStyle w:val="Heading6"/>
      </w:pPr>
      <w:r w:rsidRPr="00D10BF0">
        <w:t xml:space="preserve">v prípade, ak nie sú vydávané v elektronickej forme s kvalifikovaným elektronickým podpisom podľa nariadenia </w:t>
      </w:r>
      <w:proofErr w:type="spellStart"/>
      <w:r w:rsidRPr="00D10BF0">
        <w:t>eIDAS</w:t>
      </w:r>
      <w:proofErr w:type="spellEnd"/>
      <w:r w:rsidRPr="00D10BF0">
        <w:t>, tak vo forme elektronického dokumentu vytvoreného zaručenou konverziou pôvodného originálu dokumentu podľa zákona č. 305/2013 Z. z. o e-</w:t>
      </w:r>
      <w:proofErr w:type="spellStart"/>
      <w:r w:rsidRPr="00D10BF0">
        <w:t>Governmente</w:t>
      </w:r>
      <w:proofErr w:type="spellEnd"/>
      <w:r w:rsidRPr="00D10BF0">
        <w:t xml:space="preserve"> v znení neskorších predpisov.</w:t>
      </w:r>
    </w:p>
    <w:p w14:paraId="3F0AEAE1" w14:textId="5B1CCAD1" w:rsidR="003D02B1" w:rsidRPr="00D10BF0" w:rsidRDefault="003D02B1" w:rsidP="007A0D2C">
      <w:pPr>
        <w:pStyle w:val="Heading4"/>
      </w:pPr>
      <w:bookmarkStart w:id="84"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 buď</w:t>
      </w:r>
      <w:bookmarkEnd w:id="84"/>
      <w:r w:rsidRPr="00D10BF0">
        <w:t xml:space="preserve"> </w:t>
      </w:r>
    </w:p>
    <w:p w14:paraId="20E19E4B" w14:textId="1DCF6FB5" w:rsidR="003D02B1" w:rsidRPr="00D10BF0" w:rsidRDefault="003D02B1" w:rsidP="00283EDF">
      <w:pPr>
        <w:pStyle w:val="Heading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 xml:space="preserve">v súlade s nariadením </w:t>
      </w:r>
      <w:proofErr w:type="spellStart"/>
      <w:r w:rsidRPr="00D10BF0">
        <w:t>eIDAS</w:t>
      </w:r>
      <w:proofErr w:type="spellEnd"/>
      <w:r w:rsidRPr="00D10BF0">
        <w:t xml:space="preserve">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zo strany verejného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1B5DF3F3" w:rsidR="007E65F6" w:rsidRPr="00D10BF0" w:rsidRDefault="003D02B1" w:rsidP="00283EDF">
      <w:pPr>
        <w:pStyle w:val="Heading6"/>
      </w:pPr>
      <w:bookmarkStart w:id="85"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Pr="00D10BF0">
        <w:rPr>
          <w:b/>
        </w:rPr>
        <w:t xml:space="preserve">Tatra Tender </w:t>
      </w:r>
      <w:proofErr w:type="spellStart"/>
      <w:r w:rsidRPr="00D10BF0">
        <w:rPr>
          <w:b/>
        </w:rPr>
        <w:t>s.r.o</w:t>
      </w:r>
      <w:proofErr w:type="spellEnd"/>
      <w:r w:rsidRPr="00D10BF0">
        <w:rPr>
          <w:b/>
        </w:rPr>
        <w:t xml:space="preserve">., Krčméryho 16, 811 04 Bratislava v súlade s bodom </w:t>
      </w:r>
      <w:r w:rsidR="006149E7" w:rsidRPr="00D10BF0">
        <w:rPr>
          <w:b/>
        </w:rPr>
        <w:fldChar w:fldCharType="begin"/>
      </w:r>
      <w:r w:rsidR="006149E7" w:rsidRPr="00D10BF0">
        <w:rPr>
          <w:b/>
        </w:rPr>
        <w:instrText xml:space="preserve"> REF _Ref4422770 \n \h </w:instrText>
      </w:r>
      <w:r w:rsidR="008501A8" w:rsidRPr="00D10BF0">
        <w:rPr>
          <w:b/>
        </w:rPr>
        <w:instrText xml:space="preserve"> \* MERGEFORMAT </w:instrText>
      </w:r>
      <w:r w:rsidR="006149E7" w:rsidRPr="00D10BF0">
        <w:rPr>
          <w:b/>
        </w:rPr>
      </w:r>
      <w:r w:rsidR="006149E7" w:rsidRPr="00D10BF0">
        <w:rPr>
          <w:b/>
        </w:rPr>
        <w:fldChar w:fldCharType="separate"/>
      </w:r>
      <w:r w:rsidR="00171596">
        <w:rPr>
          <w:b/>
        </w:rPr>
        <w:t>21</w:t>
      </w:r>
      <w:r w:rsidR="006149E7" w:rsidRPr="00D10BF0">
        <w:rPr>
          <w:b/>
        </w:rPr>
        <w:fldChar w:fldCharType="end"/>
      </w:r>
      <w:r w:rsidRPr="00D10BF0">
        <w:rPr>
          <w:b/>
        </w:rPr>
        <w:t xml:space="preserve"> tejto časti súťažných podkladov</w:t>
      </w:r>
      <w:r w:rsidRPr="00D10BF0">
        <w:t>.</w:t>
      </w:r>
      <w:bookmarkEnd w:id="85"/>
      <w:r w:rsidRPr="00D10BF0">
        <w:t xml:space="preserve"> </w:t>
      </w:r>
    </w:p>
    <w:p w14:paraId="49A6D671" w14:textId="5A7B5C5B" w:rsidR="003D02B1" w:rsidRPr="00D10BF0" w:rsidRDefault="003D02B1" w:rsidP="007A0D2C">
      <w:pPr>
        <w:pStyle w:val="Heading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7A0D2C">
      <w:pPr>
        <w:pStyle w:val="Heading4"/>
      </w:pPr>
      <w:r w:rsidRPr="00D10BF0">
        <w:t>Všetky doklady a dokumenty tvoriace obsah ponuky, požadované v týchto súťažných podkladoch, musia byť k termínu predloženia ponuky platné a aktuálne.</w:t>
      </w:r>
    </w:p>
    <w:p w14:paraId="4A49A4A4" w14:textId="25B64EDD" w:rsidR="003D02B1" w:rsidRPr="00D10BF0" w:rsidRDefault="003D02B1" w:rsidP="007A0D2C">
      <w:pPr>
        <w:pStyle w:val="Heading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171596">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171596">
        <w:t>8.4</w:t>
      </w:r>
      <w:r w:rsidR="006149E7" w:rsidRPr="00D10BF0">
        <w:fldChar w:fldCharType="end"/>
      </w:r>
      <w:r w:rsidR="00C9476B" w:rsidRPr="00D10BF0">
        <w:t>,</w:t>
      </w:r>
      <w:r w:rsidR="006149E7" w:rsidRPr="00D10BF0">
        <w:t xml:space="preserve"> </w:t>
      </w:r>
      <w:r w:rsidRPr="00D10BF0">
        <w:t xml:space="preserve">resp. vo </w:t>
      </w:r>
      <w:r w:rsidRPr="00D10BF0">
        <w:lastRenderedPageBreak/>
        <w:t xml:space="preserve">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EA3F88">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171596">
        <w:t>b)</w:t>
      </w:r>
      <w:r w:rsidR="006149E7" w:rsidRPr="00D10BF0">
        <w:fldChar w:fldCharType="end"/>
      </w:r>
      <w:r w:rsidR="006149E7" w:rsidRPr="00D10BF0">
        <w:t xml:space="preserve"> </w:t>
      </w:r>
      <w:r w:rsidRPr="00D10BF0">
        <w:t>tejto časti súťažných podkladov.</w:t>
      </w:r>
    </w:p>
    <w:p w14:paraId="46949B35" w14:textId="16DA7117" w:rsidR="00014396" w:rsidRPr="00D10BF0" w:rsidRDefault="003D02B1" w:rsidP="007A0D2C">
      <w:pPr>
        <w:pStyle w:val="Heading4"/>
      </w:pPr>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p>
    <w:p w14:paraId="1AF667DA" w14:textId="3F97C47D" w:rsidR="00414230" w:rsidRPr="00D10BF0" w:rsidRDefault="00414230" w:rsidP="00DB3EC1">
      <w:pPr>
        <w:pStyle w:val="Heading3"/>
      </w:pPr>
      <w:bookmarkStart w:id="86" w:name="_Toc522635383"/>
      <w:bookmarkStart w:id="87" w:name="_Toc525293197"/>
      <w:bookmarkStart w:id="88" w:name="_Toc522635384"/>
      <w:bookmarkStart w:id="89" w:name="_Toc525293198"/>
      <w:bookmarkStart w:id="90" w:name="_Toc522635385"/>
      <w:bookmarkStart w:id="91" w:name="_Toc525293199"/>
      <w:bookmarkStart w:id="92" w:name="_Toc447725750"/>
      <w:bookmarkStart w:id="93" w:name="_Toc4416612"/>
      <w:bookmarkStart w:id="94" w:name="_Toc4416906"/>
      <w:bookmarkStart w:id="95" w:name="_Toc4416955"/>
      <w:bookmarkStart w:id="96" w:name="_Toc34734217"/>
      <w:bookmarkEnd w:id="82"/>
      <w:bookmarkEnd w:id="86"/>
      <w:bookmarkEnd w:id="87"/>
      <w:bookmarkEnd w:id="88"/>
      <w:bookmarkEnd w:id="89"/>
      <w:bookmarkEnd w:id="90"/>
      <w:bookmarkEnd w:id="91"/>
      <w:r w:rsidRPr="00D10BF0">
        <w:t>Variantné riešenie</w:t>
      </w:r>
      <w:bookmarkEnd w:id="92"/>
      <w:bookmarkEnd w:id="93"/>
      <w:bookmarkEnd w:id="94"/>
      <w:bookmarkEnd w:id="95"/>
      <w:bookmarkEnd w:id="96"/>
    </w:p>
    <w:p w14:paraId="79FAE4A4" w14:textId="77777777" w:rsidR="00414230" w:rsidRPr="00D10BF0" w:rsidRDefault="00414230" w:rsidP="007A0D2C">
      <w:pPr>
        <w:pStyle w:val="Heading4"/>
      </w:pPr>
      <w:r w:rsidRPr="00D10BF0">
        <w:t>Neumožňuje sa predložiť variantné riešenie.</w:t>
      </w:r>
    </w:p>
    <w:p w14:paraId="29226E9A" w14:textId="3C97F5F1" w:rsidR="00414230" w:rsidRPr="00D10BF0" w:rsidRDefault="00414230" w:rsidP="00DB3EC1">
      <w:pPr>
        <w:pStyle w:val="Heading3"/>
      </w:pPr>
      <w:bookmarkStart w:id="97" w:name="_Toc447725751"/>
      <w:bookmarkStart w:id="98" w:name="_Toc4416613"/>
      <w:bookmarkStart w:id="99" w:name="_Toc4416907"/>
      <w:bookmarkStart w:id="100" w:name="_Toc4416956"/>
      <w:bookmarkStart w:id="101" w:name="_Toc34734218"/>
      <w:r w:rsidRPr="00D10BF0">
        <w:t>Platnosť ponúk</w:t>
      </w:r>
      <w:bookmarkEnd w:id="97"/>
      <w:bookmarkEnd w:id="98"/>
      <w:bookmarkEnd w:id="99"/>
      <w:bookmarkEnd w:id="100"/>
      <w:bookmarkEnd w:id="101"/>
    </w:p>
    <w:p w14:paraId="28F9C9B6" w14:textId="4932B208" w:rsidR="00414230" w:rsidRPr="00D10BF0" w:rsidRDefault="00414230" w:rsidP="007A0D2C">
      <w:pPr>
        <w:pStyle w:val="Heading4"/>
      </w:pPr>
      <w:r w:rsidRPr="00D10BF0">
        <w:t xml:space="preserve">Ponuky zostávajú platné počas lehoty viazanosti ponúk stanovenej do </w:t>
      </w:r>
      <w:r w:rsidR="006065AB" w:rsidRPr="00F540DD">
        <w:rPr>
          <w:b/>
          <w:bCs/>
        </w:rPr>
        <w:t>31.12.2020</w:t>
      </w:r>
      <w:r w:rsidR="006065AB" w:rsidRPr="00D10BF0">
        <w:t>.</w:t>
      </w:r>
    </w:p>
    <w:p w14:paraId="4A050BA7" w14:textId="054A8F26" w:rsidR="00FC3739" w:rsidRPr="00D10BF0" w:rsidRDefault="00414230" w:rsidP="007A0D2C">
      <w:pPr>
        <w:pStyle w:val="Heading4"/>
      </w:pPr>
      <w:r w:rsidRPr="00D10BF0">
        <w:t xml:space="preserve">V prípade podania </w:t>
      </w:r>
      <w:r w:rsidR="00073CB2" w:rsidRPr="00D10BF0">
        <w:t xml:space="preserve">námietok </w:t>
      </w:r>
      <w:r w:rsidRPr="00D10BF0">
        <w:t xml:space="preserve">proti postupu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7A0D2C">
      <w:pPr>
        <w:pStyle w:val="Heading4"/>
      </w:pPr>
      <w:r w:rsidRPr="00D10BF0">
        <w:t>Lehota viazanosti ponúk nepresiahne 12 mesiacov od uplynutia lehoty na predkladanie ponúk.</w:t>
      </w:r>
    </w:p>
    <w:p w14:paraId="7772D8BD" w14:textId="52BB8357" w:rsidR="00414230" w:rsidRPr="00D10BF0" w:rsidRDefault="00414230" w:rsidP="00DB3EC1">
      <w:pPr>
        <w:pStyle w:val="Heading3"/>
      </w:pPr>
      <w:bookmarkStart w:id="102" w:name="_Toc447725752"/>
      <w:bookmarkStart w:id="103" w:name="_Toc4416614"/>
      <w:bookmarkStart w:id="104" w:name="_Toc4416908"/>
      <w:bookmarkStart w:id="105" w:name="_Toc4416957"/>
      <w:bookmarkStart w:id="106" w:name="_Toc34734219"/>
      <w:r w:rsidRPr="00D10BF0">
        <w:t>Náklady na ponuky</w:t>
      </w:r>
      <w:bookmarkEnd w:id="102"/>
      <w:bookmarkEnd w:id="103"/>
      <w:bookmarkEnd w:id="104"/>
      <w:bookmarkEnd w:id="105"/>
      <w:bookmarkEnd w:id="106"/>
    </w:p>
    <w:p w14:paraId="552948B9" w14:textId="77777777" w:rsidR="0055100E" w:rsidRPr="00D10BF0" w:rsidRDefault="00414230" w:rsidP="007A0D2C">
      <w:pPr>
        <w:pStyle w:val="Heading4"/>
      </w:pPr>
      <w:r w:rsidRPr="00D10BF0">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56C51832" w:rsidR="00414230" w:rsidRPr="00D10BF0" w:rsidRDefault="00414230" w:rsidP="00370DE5">
      <w:pPr>
        <w:pStyle w:val="Heading2"/>
      </w:pPr>
      <w:bookmarkStart w:id="107" w:name="_Toc4416497"/>
      <w:bookmarkStart w:id="108" w:name="_Toc4416615"/>
      <w:bookmarkStart w:id="109" w:name="_Toc4416909"/>
      <w:bookmarkStart w:id="110" w:name="_Toc4416958"/>
      <w:bookmarkStart w:id="111" w:name="_Toc34734220"/>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7"/>
      <w:bookmarkEnd w:id="108"/>
      <w:bookmarkEnd w:id="109"/>
      <w:bookmarkEnd w:id="110"/>
      <w:bookmarkEnd w:id="111"/>
    </w:p>
    <w:p w14:paraId="6885611F" w14:textId="32D71BD8" w:rsidR="00414230" w:rsidRPr="00D10BF0" w:rsidRDefault="00414230" w:rsidP="00DB3EC1">
      <w:pPr>
        <w:pStyle w:val="Heading3"/>
      </w:pPr>
      <w:bookmarkStart w:id="112" w:name="_Toc444084946"/>
      <w:bookmarkStart w:id="113" w:name="_Toc4416616"/>
      <w:bookmarkStart w:id="114" w:name="_Toc4416910"/>
      <w:bookmarkStart w:id="115" w:name="_Toc4416959"/>
      <w:bookmarkStart w:id="116" w:name="_Toc34734221"/>
      <w:r w:rsidRPr="00D10BF0">
        <w:t xml:space="preserve">Dorozumievanie medzi </w:t>
      </w:r>
      <w:r w:rsidR="00A04C69" w:rsidRPr="00D10BF0">
        <w:t>Verejn</w:t>
      </w:r>
      <w:r w:rsidRPr="00D10BF0">
        <w:t>ým obstarávateľom a uchádzačmi alebo záujemcami</w:t>
      </w:r>
      <w:bookmarkEnd w:id="112"/>
      <w:bookmarkEnd w:id="113"/>
      <w:bookmarkEnd w:id="114"/>
      <w:bookmarkEnd w:id="115"/>
      <w:bookmarkEnd w:id="116"/>
    </w:p>
    <w:p w14:paraId="2D047946" w14:textId="6DD49763" w:rsidR="00AA4123" w:rsidRPr="00D10BF0" w:rsidRDefault="00AA4123" w:rsidP="007A0D2C">
      <w:pPr>
        <w:pStyle w:val="Heading4"/>
      </w:pPr>
      <w:bookmarkStart w:id="117"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zákona o verejnom obstarávaní prostredníctvom komunikačného rozhrania systému JOSEPHINE, </w:t>
      </w:r>
      <w:r w:rsidR="001F5494" w:rsidRPr="00D10BF0">
        <w:t xml:space="preserve">ak ZVO </w:t>
      </w:r>
      <w:proofErr w:type="spellStart"/>
      <w:r w:rsidR="001F5494" w:rsidRPr="00D10BF0">
        <w:t>neustanoveuje</w:t>
      </w:r>
      <w:proofErr w:type="spellEnd"/>
      <w:r w:rsidR="001F5494" w:rsidRPr="00D10BF0">
        <w:t xml:space="preserve"> inak. T</w:t>
      </w:r>
      <w:r w:rsidRPr="00D10BF0">
        <w:t xml:space="preserve">ento spôsob komunikácie sa týka akejkoľvek komunikácie a podaní medzi </w:t>
      </w:r>
      <w:r w:rsidR="005E6FFC" w:rsidRPr="00D10BF0">
        <w:t xml:space="preserve">Verejným </w:t>
      </w:r>
      <w:r w:rsidRPr="00D10BF0">
        <w:t xml:space="preserve">obstarávateľom a uchádzačmi počas celého procesu verejného obstarávania. Komunikácia bude prebiehať v slovenskom jazyku. </w:t>
      </w:r>
    </w:p>
    <w:p w14:paraId="1FAD3EA2" w14:textId="38CBF611" w:rsidR="00AA4123" w:rsidRPr="00D10BF0" w:rsidRDefault="00AA4123" w:rsidP="007A0D2C">
      <w:pPr>
        <w:pStyle w:val="Heading4"/>
      </w:pPr>
      <w:r w:rsidRPr="00D10BF0">
        <w:t xml:space="preserve">JOSEPHINE je na účely tohto verejného obstarávania softvér pre elektronizáciu zadávania verejných zákaziek. JOSEPHINE je webová aplikácia na doméne </w:t>
      </w:r>
      <w:hyperlink r:id="rId15" w:history="1">
        <w:r w:rsidRPr="00D10BF0">
          <w:t>https://josephine.proebiz.com</w:t>
        </w:r>
      </w:hyperlink>
    </w:p>
    <w:p w14:paraId="54489C46" w14:textId="03ABBE53" w:rsidR="00AA4123" w:rsidRPr="00D10BF0" w:rsidRDefault="00AA4123" w:rsidP="007A0D2C">
      <w:pPr>
        <w:pStyle w:val="Heading4"/>
      </w:pPr>
      <w:r w:rsidRPr="00D10BF0">
        <w:t>Návod na používanie systému je dostupný na webovom sídle portálu JOSEPHINE (</w:t>
      </w:r>
      <w:hyperlink r:id="rId16" w:history="1">
        <w:r w:rsidRPr="00D10BF0">
          <w:t>http://files.nar.cz/docs/josephine/sk/Skrateny_navod_ucastnik.pdf</w:t>
        </w:r>
      </w:hyperlink>
      <w:r w:rsidRPr="00D10BF0">
        <w:t xml:space="preserve">). </w:t>
      </w:r>
    </w:p>
    <w:p w14:paraId="00A017F4" w14:textId="6EB128F4" w:rsidR="00AA4123" w:rsidRPr="00D10BF0" w:rsidRDefault="00AA4123" w:rsidP="007A0D2C">
      <w:pPr>
        <w:pStyle w:val="Heading4"/>
      </w:pPr>
      <w:r w:rsidRPr="00D10BF0">
        <w:t>Minimálne technické požiadavky na používanie systému sú dostupné na webovom sídle portálu JOSEPHINE (</w:t>
      </w:r>
      <w:hyperlink r:id="rId17" w:history="1">
        <w:r w:rsidRPr="00D10BF0">
          <w:t>http://files.nar.cz/docs/josephine/sk/Technicke_poziadavky_sw_JOSEPHINE.pdf</w:t>
        </w:r>
      </w:hyperlink>
      <w:r w:rsidRPr="00D10BF0">
        <w:t>).</w:t>
      </w:r>
    </w:p>
    <w:p w14:paraId="18C39C0C" w14:textId="77777777" w:rsidR="00AA4123" w:rsidRPr="00D10BF0" w:rsidRDefault="00AA4123" w:rsidP="007A0D2C">
      <w:pPr>
        <w:pStyle w:val="Heading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proofErr w:type="spellStart"/>
      <w:r w:rsidRPr="00D10BF0">
        <w:t>Mozilla</w:t>
      </w:r>
      <w:proofErr w:type="spellEnd"/>
      <w:r w:rsidRPr="00D10BF0">
        <w:t xml:space="preserve"> Firefox verzia 13.0 a vyššia,</w:t>
      </w:r>
    </w:p>
    <w:p w14:paraId="2E892B06" w14:textId="3A263EC8"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 xml:space="preserve">Microsoft </w:t>
      </w:r>
      <w:proofErr w:type="spellStart"/>
      <w:r w:rsidRPr="00D10BF0">
        <w:t>Edge</w:t>
      </w:r>
      <w:proofErr w:type="spellEnd"/>
      <w:r w:rsidRPr="00D10BF0">
        <w:t>.</w:t>
      </w:r>
    </w:p>
    <w:p w14:paraId="6E968F8B" w14:textId="77777777" w:rsidR="001F5494" w:rsidRPr="00D10BF0" w:rsidRDefault="001F5494" w:rsidP="007A0D2C">
      <w:pPr>
        <w:pStyle w:val="Heading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D10BF0" w:rsidRDefault="001F5494" w:rsidP="007A0D2C">
      <w:pPr>
        <w:pStyle w:val="Heading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w:t>
      </w:r>
      <w:r w:rsidRPr="00D10BF0">
        <w:lastRenderedPageBreak/>
        <w:t>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D10BF0" w:rsidRDefault="001F5494" w:rsidP="007A0D2C">
      <w:pPr>
        <w:pStyle w:val="Heading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7A0D2C">
      <w:pPr>
        <w:pStyle w:val="Heading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7A0D2C">
      <w:pPr>
        <w:pStyle w:val="Heading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1061DC90" w:rsidR="003E395A" w:rsidRPr="00D10BF0" w:rsidRDefault="005E6FFC" w:rsidP="00DB3EC1">
      <w:pPr>
        <w:pStyle w:val="Heading3"/>
      </w:pPr>
      <w:bookmarkStart w:id="118" w:name="_Toc522635391"/>
      <w:bookmarkStart w:id="119" w:name="_Toc525293205"/>
      <w:bookmarkStart w:id="120" w:name="_Toc522635392"/>
      <w:bookmarkStart w:id="121" w:name="_Toc525293206"/>
      <w:bookmarkStart w:id="122" w:name="_Toc522635393"/>
      <w:bookmarkStart w:id="123" w:name="_Toc525293207"/>
      <w:bookmarkStart w:id="124" w:name="_Toc522635394"/>
      <w:bookmarkStart w:id="125" w:name="_Toc525293208"/>
      <w:bookmarkStart w:id="126" w:name="_Toc522635395"/>
      <w:bookmarkStart w:id="127" w:name="_Toc525293209"/>
      <w:bookmarkStart w:id="128" w:name="_Toc522635396"/>
      <w:bookmarkStart w:id="129" w:name="_Toc525293210"/>
      <w:bookmarkStart w:id="130" w:name="_Toc522635397"/>
      <w:bookmarkStart w:id="131" w:name="_Toc525293211"/>
      <w:bookmarkStart w:id="132" w:name="_Toc522635398"/>
      <w:bookmarkStart w:id="133" w:name="_Toc525293212"/>
      <w:bookmarkStart w:id="134" w:name="_Toc522635399"/>
      <w:bookmarkStart w:id="135" w:name="_Toc525293213"/>
      <w:bookmarkStart w:id="136" w:name="_Toc522635400"/>
      <w:bookmarkStart w:id="137" w:name="_Toc525293214"/>
      <w:bookmarkStart w:id="138" w:name="_Toc522635401"/>
      <w:bookmarkStart w:id="139" w:name="_Toc525293215"/>
      <w:bookmarkStart w:id="140" w:name="_Toc522635402"/>
      <w:bookmarkStart w:id="141" w:name="_Toc525293216"/>
      <w:bookmarkStart w:id="142" w:name="_Toc522635403"/>
      <w:bookmarkStart w:id="143" w:name="_Toc525293217"/>
      <w:bookmarkStart w:id="144" w:name="_Toc522635404"/>
      <w:bookmarkStart w:id="145" w:name="_Toc525293218"/>
      <w:bookmarkStart w:id="146" w:name="_Toc444084947"/>
      <w:bookmarkStart w:id="147" w:name="_Toc4416617"/>
      <w:bookmarkStart w:id="148" w:name="_Toc4416911"/>
      <w:bookmarkStart w:id="149" w:name="_Toc4416960"/>
      <w:bookmarkStart w:id="150" w:name="_Toc34734222"/>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D10BF0">
        <w:t xml:space="preserve">Dostupnosť súťažných podkladov, </w:t>
      </w:r>
      <w:r w:rsidR="003E395A" w:rsidRPr="00D10BF0">
        <w:t>Vysvetľovanie a doplnenie súťažných podkladov</w:t>
      </w:r>
      <w:bookmarkEnd w:id="146"/>
      <w:bookmarkEnd w:id="147"/>
      <w:bookmarkEnd w:id="148"/>
      <w:bookmarkEnd w:id="149"/>
      <w:bookmarkEnd w:id="150"/>
    </w:p>
    <w:p w14:paraId="509936A0" w14:textId="2A300983" w:rsidR="00AA4123" w:rsidRPr="00D10BF0" w:rsidRDefault="00AA4123" w:rsidP="007A0D2C">
      <w:pPr>
        <w:pStyle w:val="Heading4"/>
      </w:pPr>
      <w:bookmarkStart w:id="151" w:name="_Hlk522551241"/>
      <w:r w:rsidRPr="00D10BF0">
        <w:t>Adresa stránky, kde je možný prístup k dokumentáci</w:t>
      </w:r>
      <w:r w:rsidR="0032604B" w:rsidRPr="00D10BF0">
        <w:t>i</w:t>
      </w:r>
      <w:r w:rsidRPr="00D10BF0">
        <w:t xml:space="preserve"> verejného obstarávania: https://josephine.proebiz.com/</w:t>
      </w:r>
    </w:p>
    <w:p w14:paraId="0F04AFDC" w14:textId="4933FD82" w:rsidR="008E67C5" w:rsidRPr="00D10BF0" w:rsidRDefault="00D61ABB" w:rsidP="007A0D2C">
      <w:pPr>
        <w:pStyle w:val="Heading4"/>
      </w:pPr>
      <w:r w:rsidRPr="00D10BF0">
        <w:t>V profile Verejného obstarávateľa zriadenom v elektronickom úložisku na webovej stránke Úradu pre verejné obstarávanie 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7A0D2C">
      <w:pPr>
        <w:pStyle w:val="Heading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49FFE208" w:rsidR="003E395A" w:rsidRPr="00D10BF0" w:rsidRDefault="003E395A" w:rsidP="00DB3EC1">
      <w:pPr>
        <w:pStyle w:val="Heading3"/>
      </w:pPr>
      <w:bookmarkStart w:id="152" w:name="_Toc534377202"/>
      <w:bookmarkStart w:id="153" w:name="_Toc522635406"/>
      <w:bookmarkStart w:id="154" w:name="_Toc525293220"/>
      <w:bookmarkStart w:id="155" w:name="_Toc522635407"/>
      <w:bookmarkStart w:id="156" w:name="_Toc525293221"/>
      <w:bookmarkStart w:id="157" w:name="_Toc444084948"/>
      <w:bookmarkStart w:id="158" w:name="_Toc4416618"/>
      <w:bookmarkStart w:id="159" w:name="_Toc4416912"/>
      <w:bookmarkStart w:id="160" w:name="_Toc4416961"/>
      <w:bookmarkStart w:id="161" w:name="_Toc34734223"/>
      <w:bookmarkEnd w:id="151"/>
      <w:bookmarkEnd w:id="152"/>
      <w:bookmarkEnd w:id="153"/>
      <w:bookmarkEnd w:id="154"/>
      <w:bookmarkEnd w:id="155"/>
      <w:bookmarkEnd w:id="156"/>
      <w:r w:rsidRPr="00D10BF0">
        <w:t xml:space="preserve">Obhliadka miesta dodania </w:t>
      </w:r>
      <w:r w:rsidR="007D674D" w:rsidRPr="00D10BF0">
        <w:t>Predmet</w:t>
      </w:r>
      <w:r w:rsidRPr="00D10BF0">
        <w:t>u zákazky</w:t>
      </w:r>
      <w:bookmarkEnd w:id="157"/>
      <w:bookmarkEnd w:id="158"/>
      <w:bookmarkEnd w:id="159"/>
      <w:bookmarkEnd w:id="160"/>
      <w:bookmarkEnd w:id="161"/>
    </w:p>
    <w:p w14:paraId="1BB38B5A" w14:textId="1B572010" w:rsidR="00B01A56" w:rsidRPr="007A0D2C" w:rsidRDefault="00E850BB" w:rsidP="007A0D2C">
      <w:pPr>
        <w:pStyle w:val="Heading4"/>
      </w:pPr>
      <w:r w:rsidRPr="007A0D2C">
        <w:t>O</w:t>
      </w:r>
      <w:r w:rsidR="00EA7F9F" w:rsidRPr="007A0D2C">
        <w:t>bhliadka</w:t>
      </w:r>
      <w:r w:rsidR="007D6338" w:rsidRPr="007A0D2C">
        <w:t xml:space="preserve"> miesta realizácie predmetu zákazky </w:t>
      </w:r>
      <w:r w:rsidR="00EA7F9F" w:rsidRPr="007A0D2C">
        <w:t xml:space="preserve">sa </w:t>
      </w:r>
      <w:r w:rsidRPr="007A0D2C">
        <w:t xml:space="preserve">zo strany Verejného obstarávateľa </w:t>
      </w:r>
      <w:r w:rsidR="00EA7F9F" w:rsidRPr="007A0D2C">
        <w:t>nerealizuje</w:t>
      </w:r>
      <w:r w:rsidR="007D6338" w:rsidRPr="007A0D2C">
        <w:t>.</w:t>
      </w:r>
      <w:r w:rsidR="00EA7F9F" w:rsidRPr="007A0D2C">
        <w:t xml:space="preserve"> Záujemcom je k dispozícii projektová dokumentácia diela a obhliadku miesta realizácie predmetu zákazky </w:t>
      </w:r>
      <w:r w:rsidRPr="007A0D2C">
        <w:t>môžu podľa nej vykonať samostatne.</w:t>
      </w:r>
    </w:p>
    <w:p w14:paraId="6B3A92EC" w14:textId="151C0877" w:rsidR="00F46482" w:rsidRPr="00D10BF0" w:rsidRDefault="00F46482" w:rsidP="00370DE5">
      <w:pPr>
        <w:pStyle w:val="Heading2"/>
      </w:pPr>
      <w:bookmarkStart w:id="162" w:name="_Toc4416498"/>
      <w:bookmarkStart w:id="163" w:name="_Toc4416619"/>
      <w:bookmarkStart w:id="164" w:name="_Toc4416913"/>
      <w:bookmarkStart w:id="165" w:name="_Toc4416962"/>
      <w:bookmarkStart w:id="166" w:name="_Toc34734224"/>
      <w:r w:rsidRPr="00D10BF0">
        <w:t>Príprava ponuky</w:t>
      </w:r>
      <w:bookmarkEnd w:id="162"/>
      <w:bookmarkEnd w:id="163"/>
      <w:bookmarkEnd w:id="164"/>
      <w:bookmarkEnd w:id="165"/>
      <w:bookmarkEnd w:id="166"/>
    </w:p>
    <w:p w14:paraId="41235DAC" w14:textId="1D35FF10" w:rsidR="00B25D70" w:rsidRPr="00D10BF0" w:rsidRDefault="00B25D70" w:rsidP="00DB3EC1">
      <w:pPr>
        <w:pStyle w:val="Heading3"/>
      </w:pPr>
      <w:bookmarkStart w:id="167" w:name="_Toc444084950"/>
      <w:bookmarkStart w:id="168" w:name="_Toc4416620"/>
      <w:bookmarkStart w:id="169" w:name="_Toc4416914"/>
      <w:bookmarkStart w:id="170" w:name="_Toc4416963"/>
      <w:bookmarkStart w:id="171" w:name="_Toc34734225"/>
      <w:r w:rsidRPr="00D10BF0">
        <w:t>Jazyk ponúk</w:t>
      </w:r>
      <w:bookmarkEnd w:id="167"/>
      <w:bookmarkEnd w:id="168"/>
      <w:bookmarkEnd w:id="169"/>
      <w:bookmarkEnd w:id="170"/>
      <w:bookmarkEnd w:id="171"/>
    </w:p>
    <w:p w14:paraId="2AC2FF94" w14:textId="3B410FF0" w:rsidR="0033293A" w:rsidRPr="00D10BF0" w:rsidRDefault="00B25D70" w:rsidP="007A0D2C">
      <w:pPr>
        <w:pStyle w:val="Heading4"/>
      </w:pPr>
      <w:r w:rsidRPr="00D10BF0">
        <w:t xml:space="preserve">Ponuky, doklady a dokumenty v nich predložené sa predkladajú v štátnom jazyku Slovenskej republiky. </w:t>
      </w:r>
      <w:bookmarkStart w:id="172" w:name="jazyky"/>
      <w:bookmarkEnd w:id="172"/>
    </w:p>
    <w:p w14:paraId="7301851D" w14:textId="0315416E" w:rsidR="0033293A" w:rsidRPr="00D10BF0" w:rsidRDefault="00B25D70" w:rsidP="007A0D2C">
      <w:pPr>
        <w:pStyle w:val="Heading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707736CD" w:rsidR="00F46482" w:rsidRPr="00D10BF0" w:rsidRDefault="00F46482" w:rsidP="00DB3EC1">
      <w:pPr>
        <w:pStyle w:val="Heading3"/>
      </w:pPr>
      <w:bookmarkStart w:id="173" w:name="_Toc400006275"/>
      <w:bookmarkStart w:id="174" w:name="_Toc444084951"/>
      <w:bookmarkStart w:id="175" w:name="_Toc4416621"/>
      <w:bookmarkStart w:id="176" w:name="_Toc4416915"/>
      <w:bookmarkStart w:id="177" w:name="_Toc4416964"/>
      <w:bookmarkStart w:id="178" w:name="_Ref33624296"/>
      <w:bookmarkStart w:id="179" w:name="_Toc34734226"/>
      <w:r w:rsidRPr="00D10BF0">
        <w:t>Zábezpeka</w:t>
      </w:r>
      <w:bookmarkEnd w:id="173"/>
      <w:bookmarkEnd w:id="174"/>
      <w:bookmarkEnd w:id="175"/>
      <w:bookmarkEnd w:id="176"/>
      <w:bookmarkEnd w:id="177"/>
      <w:bookmarkEnd w:id="178"/>
      <w:bookmarkEnd w:id="179"/>
    </w:p>
    <w:p w14:paraId="3813543C" w14:textId="08F22B66" w:rsidR="00AB238B" w:rsidRPr="00D10BF0" w:rsidRDefault="00A04C69" w:rsidP="007A0D2C">
      <w:pPr>
        <w:pStyle w:val="Heading4"/>
      </w:pPr>
      <w:r w:rsidRPr="00D10BF0">
        <w:t>Verejn</w:t>
      </w:r>
      <w:r w:rsidR="00AB238B" w:rsidRPr="00D10BF0">
        <w:t xml:space="preserve">ý obstarávateľ vyžaduje na zabezpečenie ponuky zloženie zábezpeky vo výške </w:t>
      </w:r>
      <w:r w:rsidR="006065AB">
        <w:t>300.000</w:t>
      </w:r>
      <w:r w:rsidR="006065AB" w:rsidRPr="00D10BF0">
        <w:t>,-</w:t>
      </w:r>
      <w:r w:rsidR="00AB238B" w:rsidRPr="00D10BF0">
        <w:lastRenderedPageBreak/>
        <w:t xml:space="preserve">EUR (slovom </w:t>
      </w:r>
      <w:r w:rsidR="006065AB">
        <w:t>tristotisíc euro</w:t>
      </w:r>
      <w:r w:rsidR="00AB238B" w:rsidRPr="00D10BF0">
        <w:t>)</w:t>
      </w:r>
      <w:r w:rsidR="00D8755F" w:rsidRPr="00D10BF0">
        <w:t>.</w:t>
      </w:r>
    </w:p>
    <w:p w14:paraId="136AEE0A" w14:textId="0C02CB01" w:rsidR="00DB3EC1" w:rsidRPr="00D10BF0" w:rsidRDefault="00AB238B" w:rsidP="007A0D2C">
      <w:pPr>
        <w:pStyle w:val="Heading4"/>
      </w:pPr>
      <w:bookmarkStart w:id="180" w:name="_Ref34734307"/>
      <w:r w:rsidRPr="00D10BF0">
        <w:t>Zábezpeku je možné zložiť:</w:t>
      </w:r>
      <w:bookmarkEnd w:id="180"/>
    </w:p>
    <w:p w14:paraId="25359029" w14:textId="77777777" w:rsidR="00AB238B" w:rsidRPr="00D10BF0" w:rsidRDefault="00AB238B" w:rsidP="00F540DD">
      <w:pPr>
        <w:pStyle w:val="Heading6"/>
      </w:pPr>
      <w:r w:rsidRPr="00D10BF0">
        <w:t>Poskytnutím bankovej záruky za uchádzača</w:t>
      </w:r>
    </w:p>
    <w:p w14:paraId="5A228EB7" w14:textId="0CF33C7B" w:rsidR="00425530" w:rsidRPr="00D10BF0" w:rsidRDefault="00AB238B" w:rsidP="00F540DD">
      <w:pPr>
        <w:pStyle w:val="Heading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w:t>
      </w:r>
      <w:r w:rsidR="00FD751C" w:rsidRPr="00D10BF0">
        <w:rPr>
          <w:rFonts w:eastAsia="Times New Roman"/>
          <w:lang w:eastAsia="sk-SK"/>
        </w:rPr>
        <w:t xml:space="preserve">minimálne do </w:t>
      </w:r>
      <w:r w:rsidR="006065AB" w:rsidRPr="00F820FC">
        <w:rPr>
          <w:b/>
          <w:bCs/>
        </w:rPr>
        <w:t>31.12.2020</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81" w:name="_Hlk7774963"/>
      <w:r w:rsidR="00FA7637" w:rsidRPr="00D10BF0">
        <w:t xml:space="preserve"> (banková záruka musí obsahovať identifik</w:t>
      </w:r>
      <w:r w:rsidR="00217EC3" w:rsidRPr="00D10BF0">
        <w:t>áciu tejto Verejnej súťaže)</w:t>
      </w:r>
      <w:bookmarkEnd w:id="181"/>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82" w:name="_Hlk522551263"/>
    </w:p>
    <w:p w14:paraId="12E839D5" w14:textId="15F5E9B6" w:rsidR="00AB238B" w:rsidRPr="00D10BF0" w:rsidRDefault="00425530" w:rsidP="00171596">
      <w:pPr>
        <w:pStyle w:val="Heading7"/>
        <w:rPr>
          <w:rFonts w:eastAsia="Times New Roman" w:cs="Arial"/>
          <w:lang w:eastAsia="sk-SK"/>
        </w:rPr>
      </w:pPr>
      <w:r w:rsidRPr="00D10BF0">
        <w:rPr>
          <w:rFonts w:eastAsia="Times New Roman"/>
          <w:lang w:eastAsia="sk-SK"/>
        </w:rPr>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171596">
        <w:t>8.5</w:t>
      </w:r>
      <w:r w:rsidR="006149E7" w:rsidRPr="00D10BF0">
        <w:fldChar w:fldCharType="end"/>
      </w:r>
      <w:r w:rsidR="006149E7" w:rsidRPr="00D10BF0">
        <w:t xml:space="preserve"> </w:t>
      </w:r>
      <w:r w:rsidRPr="00D10BF0">
        <w:t>tejto časti súťažných podkladov</w:t>
      </w:r>
      <w:bookmarkEnd w:id="182"/>
      <w:r w:rsidR="00AB238B" w:rsidRPr="00D10BF0">
        <w:rPr>
          <w:rFonts w:eastAsia="Times New Roman" w:cs="Arial"/>
          <w:lang w:eastAsia="sk-SK"/>
        </w:rPr>
        <w:t xml:space="preserve">. </w:t>
      </w:r>
    </w:p>
    <w:p w14:paraId="7375043C" w14:textId="77777777" w:rsidR="00AA4DCA" w:rsidRPr="00D10BF0" w:rsidRDefault="00AA4DCA" w:rsidP="00F540DD">
      <w:pPr>
        <w:pStyle w:val="Heading6"/>
      </w:pPr>
      <w:r w:rsidRPr="00D10BF0">
        <w:t>Poskytnutím poistenia záruky za uchádzača</w:t>
      </w:r>
    </w:p>
    <w:p w14:paraId="3B440B24" w14:textId="19688241" w:rsidR="002D0834" w:rsidRPr="00D10BF0" w:rsidRDefault="00AA4DCA" w:rsidP="00F540DD">
      <w:pPr>
        <w:pStyle w:val="Heading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poistnej zmluvy je verejný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minimálne do </w:t>
      </w:r>
      <w:r w:rsidR="006065AB" w:rsidRPr="00F820FC">
        <w:rPr>
          <w:b/>
          <w:bCs/>
        </w:rPr>
        <w:t>31.12.2020</w:t>
      </w:r>
      <w:r w:rsidRPr="00D10BF0">
        <w:t>. 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3" w:name="_Hlk7774971"/>
      <w:r w:rsidR="0026519E" w:rsidRPr="00D10BF0">
        <w:t xml:space="preserve"> (poistenie záruky musí obsahovať identifikáciu tejto Verejnej súťaže)</w:t>
      </w:r>
      <w:bookmarkEnd w:id="183"/>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0C7DFEF3" w:rsidR="00AA4DCA" w:rsidRPr="00D10BF0" w:rsidRDefault="00AA4DCA" w:rsidP="00171596">
      <w:pPr>
        <w:pStyle w:val="Heading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F540DD">
      <w:pPr>
        <w:pStyle w:val="Heading6"/>
      </w:pPr>
      <w:bookmarkStart w:id="184" w:name="_Ref4422903"/>
      <w:r w:rsidRPr="00D10BF0">
        <w:t xml:space="preserve">Zložením finančných prostriedkov na bankový účet </w:t>
      </w:r>
      <w:r w:rsidR="00A04C69" w:rsidRPr="00D10BF0">
        <w:t>Verejn</w:t>
      </w:r>
      <w:r w:rsidRPr="00D10BF0">
        <w:t>ého obstarávateľa</w:t>
      </w:r>
      <w:bookmarkEnd w:id="184"/>
    </w:p>
    <w:p w14:paraId="4D6917CF" w14:textId="6E373A7B" w:rsidR="00AB238B" w:rsidRPr="00D10BF0" w:rsidRDefault="00AB238B" w:rsidP="00F540DD">
      <w:pPr>
        <w:pStyle w:val="Heading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0506C823" w:rsidR="003B1650" w:rsidRPr="00D10BF0" w:rsidRDefault="00D22E34" w:rsidP="00F540DD">
      <w:pPr>
        <w:pStyle w:val="Heading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8B4FD5" w:rsidRPr="008B4FD5">
        <w:t>VÚB, a.s</w:t>
      </w:r>
    </w:p>
    <w:p w14:paraId="4BC4D890" w14:textId="344626C3" w:rsidR="00D22E34" w:rsidRPr="00D10BF0" w:rsidRDefault="00D22E34" w:rsidP="00F540DD">
      <w:pPr>
        <w:pStyle w:val="Heading7"/>
        <w:numPr>
          <w:ilvl w:val="0"/>
          <w:numId w:val="0"/>
        </w:numPr>
        <w:ind w:left="1559"/>
      </w:pPr>
      <w:r w:rsidRPr="00D10BF0">
        <w:t xml:space="preserve">IBAN: </w:t>
      </w:r>
      <w:r w:rsidR="007B57A4" w:rsidRPr="007B57A4">
        <w:t>SK82 0200 0000 0042 6975 1358</w:t>
      </w:r>
    </w:p>
    <w:p w14:paraId="74C3ABC3" w14:textId="5DB043E7" w:rsidR="00D22E34" w:rsidRPr="00D10BF0" w:rsidRDefault="00AB238B" w:rsidP="00F540DD">
      <w:pPr>
        <w:pStyle w:val="Heading7"/>
        <w:numPr>
          <w:ilvl w:val="0"/>
          <w:numId w:val="0"/>
        </w:numPr>
        <w:ind w:left="1559"/>
      </w:pPr>
      <w:proofErr w:type="spellStart"/>
      <w:r w:rsidRPr="00F540DD">
        <w:rPr>
          <w:rFonts w:eastAsia="Times New Roman"/>
          <w:lang w:eastAsia="sk-SK"/>
        </w:rPr>
        <w:t>SWIFTová</w:t>
      </w:r>
      <w:proofErr w:type="spellEnd"/>
      <w:r w:rsidRPr="00D10BF0">
        <w:t xml:space="preserve"> adresa banky: </w:t>
      </w:r>
      <w:r w:rsidR="008B4FD5" w:rsidRPr="008B4FD5">
        <w:t>SUBASKBX</w:t>
      </w:r>
    </w:p>
    <w:p w14:paraId="61029886" w14:textId="59CD6E9B" w:rsidR="00AB238B" w:rsidRPr="00D10BF0" w:rsidRDefault="00AB238B" w:rsidP="00F540DD">
      <w:pPr>
        <w:pStyle w:val="Heading7"/>
        <w:numPr>
          <w:ilvl w:val="0"/>
          <w:numId w:val="0"/>
        </w:numPr>
        <w:ind w:left="1559"/>
        <w:rPr>
          <w:rFonts w:eastAsia="Times New Roman" w:cs="Arial"/>
          <w:szCs w:val="20"/>
          <w:lang w:eastAsia="sk-SK"/>
        </w:rPr>
      </w:pPr>
      <w:r w:rsidRPr="00F540DD">
        <w:rPr>
          <w:rFonts w:eastAsia="Times New Roman"/>
          <w:lang w:eastAsia="sk-SK"/>
        </w:rPr>
        <w:t>Variabilný</w:t>
      </w:r>
      <w:r w:rsidRPr="00D10BF0">
        <w:rPr>
          <w:rFonts w:eastAsia="Times New Roman" w:cs="Arial"/>
          <w:szCs w:val="20"/>
          <w:lang w:eastAsia="sk-SK"/>
        </w:rPr>
        <w:t xml:space="preserve"> symbol: </w:t>
      </w:r>
      <w:r w:rsidR="008B4FD5">
        <w:t>2020001</w:t>
      </w:r>
    </w:p>
    <w:p w14:paraId="5BF9DBE5" w14:textId="1244C660" w:rsidR="00D22E34" w:rsidRPr="00D10BF0" w:rsidRDefault="00D22E34" w:rsidP="00F540DD">
      <w:pPr>
        <w:pStyle w:val="Heading7"/>
        <w:numPr>
          <w:ilvl w:val="0"/>
          <w:numId w:val="0"/>
        </w:numPr>
        <w:ind w:left="1559"/>
        <w:rPr>
          <w:rFonts w:eastAsia="Times New Roman" w:cs="Arial"/>
          <w:szCs w:val="20"/>
          <w:lang w:eastAsia="sk-SK"/>
        </w:rPr>
      </w:pPr>
      <w:r w:rsidRPr="00F540DD">
        <w:rPr>
          <w:rFonts w:eastAsia="Times New Roman"/>
          <w:lang w:eastAsia="sk-SK"/>
        </w:rPr>
        <w:t>Špecifický</w:t>
      </w:r>
      <w:r w:rsidRPr="00D10BF0">
        <w:rPr>
          <w:rFonts w:eastAsia="Times New Roman" w:cs="Arial"/>
          <w:szCs w:val="20"/>
          <w:lang w:eastAsia="sk-SK"/>
        </w:rPr>
        <w:t xml:space="preserve"> symbol: [</w:t>
      </w:r>
      <w:r w:rsidR="00244C1B" w:rsidRPr="00D10BF0">
        <w:rPr>
          <w:rFonts w:eastAsia="Times New Roman" w:cs="Arial"/>
          <w:i/>
          <w:szCs w:val="20"/>
          <w:highlight w:val="lightGray"/>
          <w:lang w:eastAsia="sk-SK"/>
        </w:rPr>
        <w:t>uchádzač doplní svoje IČO</w:t>
      </w:r>
      <w:r w:rsidRPr="00D10BF0">
        <w:rPr>
          <w:rFonts w:eastAsia="Times New Roman" w:cs="Arial"/>
          <w:szCs w:val="20"/>
          <w:lang w:eastAsia="sk-SK"/>
        </w:rPr>
        <w:t>]</w:t>
      </w:r>
    </w:p>
    <w:p w14:paraId="29179BDA" w14:textId="231A2B00" w:rsidR="00D22E34" w:rsidRPr="00D10BF0" w:rsidRDefault="00244C1B" w:rsidP="00F540DD">
      <w:pPr>
        <w:pStyle w:val="Heading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C9083C">
        <w:t>kanalizacia</w:t>
      </w:r>
      <w:proofErr w:type="spellEnd"/>
      <w:r w:rsidR="00C9083C">
        <w:t xml:space="preserve"> a COV</w:t>
      </w:r>
    </w:p>
    <w:p w14:paraId="3BA243D1" w14:textId="57CB7CEA" w:rsidR="00AB238B" w:rsidRPr="00D10BF0" w:rsidRDefault="00AB238B" w:rsidP="00F540DD">
      <w:pPr>
        <w:pStyle w:val="Heading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 xml:space="preserve">ého obstarávateľa najneskôr </w:t>
      </w:r>
      <w:r w:rsidRPr="00D10BF0">
        <w:rPr>
          <w:rFonts w:eastAsia="Times New Roman"/>
          <w:lang w:eastAsia="sk-SK"/>
        </w:rPr>
        <w:lastRenderedPageBreak/>
        <w:t>v deň uplynutia lehoty na predkladanie ponúk.</w:t>
      </w:r>
    </w:p>
    <w:p w14:paraId="5B107B6C" w14:textId="5959C6E3" w:rsidR="00AB238B" w:rsidRPr="00D10BF0" w:rsidRDefault="00AB238B" w:rsidP="007A0D2C">
      <w:pPr>
        <w:pStyle w:val="Heading4"/>
      </w:pPr>
      <w:r w:rsidRPr="00D10BF0">
        <w:t xml:space="preserve">Ak nebude platná banková záruka </w:t>
      </w:r>
      <w:bookmarkStart w:id="185" w:name="_Hlk534372810"/>
      <w:r w:rsidR="00FB1DD2" w:rsidRPr="00D10BF0">
        <w:t>alebo platné poistenie záruky</w:t>
      </w:r>
      <w:bookmarkEnd w:id="185"/>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EA3F88">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171596">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7A0D2C">
      <w:pPr>
        <w:pStyle w:val="Heading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73A13A49" w:rsidR="00BD1089" w:rsidRPr="00D10BF0" w:rsidRDefault="00BD1089" w:rsidP="00283EDF">
      <w:pPr>
        <w:pStyle w:val="Heading6"/>
      </w:pPr>
      <w:bookmarkStart w:id="186" w:name="_Hlk534372822"/>
      <w:r w:rsidRPr="00D10BF0">
        <w:t>uplynutia lehoty viazanosti ponúk</w:t>
      </w:r>
      <w:bookmarkEnd w:id="186"/>
      <w:r w:rsidRPr="00D10BF0">
        <w:t xml:space="preserve">, </w:t>
      </w:r>
    </w:p>
    <w:p w14:paraId="339D637B" w14:textId="4D6A774F" w:rsidR="00AB238B" w:rsidRPr="00D10BF0" w:rsidRDefault="00AD13D0" w:rsidP="00283EDF">
      <w:pPr>
        <w:pStyle w:val="Heading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283EDF">
      <w:pPr>
        <w:pStyle w:val="Heading6"/>
      </w:pPr>
      <w:r w:rsidRPr="00D10BF0">
        <w:t xml:space="preserve">uzavretia </w:t>
      </w:r>
      <w:r w:rsidR="00876192" w:rsidRPr="00D10BF0">
        <w:t>Zmluv</w:t>
      </w:r>
      <w:r w:rsidRPr="00D10BF0">
        <w:t>y.</w:t>
      </w:r>
    </w:p>
    <w:p w14:paraId="2E597A8E" w14:textId="6DAF5DFA" w:rsidR="00AB238B" w:rsidRPr="00D10BF0" w:rsidRDefault="00AB238B" w:rsidP="007A0D2C">
      <w:pPr>
        <w:pStyle w:val="Heading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283EDF">
      <w:pPr>
        <w:pStyle w:val="Heading6"/>
      </w:pPr>
      <w:r w:rsidRPr="00D10BF0">
        <w:t>odstúpi od svojej ponuky</w:t>
      </w:r>
      <w:r w:rsidR="000F09ED" w:rsidRPr="00D10BF0">
        <w:t>;</w:t>
      </w:r>
      <w:r w:rsidRPr="00D10BF0">
        <w:t xml:space="preserve"> alebo</w:t>
      </w:r>
    </w:p>
    <w:p w14:paraId="7C917E3F" w14:textId="7CF3CDF7" w:rsidR="00AB238B" w:rsidRPr="00D10BF0" w:rsidRDefault="00AB238B" w:rsidP="00283EDF">
      <w:pPr>
        <w:pStyle w:val="Heading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Heading3"/>
      </w:pPr>
      <w:bookmarkStart w:id="187" w:name="_Toc462050409"/>
      <w:bookmarkStart w:id="188" w:name="_Toc4416622"/>
      <w:bookmarkStart w:id="189" w:name="_Toc4416916"/>
      <w:bookmarkStart w:id="190" w:name="_Toc4416965"/>
      <w:bookmarkStart w:id="191" w:name="_Toc34734227"/>
      <w:r w:rsidRPr="00D10BF0">
        <w:t>Mena a ceny uvádzané v ponukách</w:t>
      </w:r>
      <w:bookmarkEnd w:id="187"/>
      <w:bookmarkEnd w:id="188"/>
      <w:bookmarkEnd w:id="189"/>
      <w:bookmarkEnd w:id="190"/>
      <w:bookmarkEnd w:id="191"/>
    </w:p>
    <w:p w14:paraId="7474B54D" w14:textId="1336BC54" w:rsidR="003064EE" w:rsidRPr="00D10BF0" w:rsidRDefault="00AB238B" w:rsidP="007A0D2C">
      <w:pPr>
        <w:pStyle w:val="Heading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r w:rsidR="003055FA" w:rsidRPr="00D10BF0">
        <w:t>Uchádzač</w:t>
      </w:r>
      <w:r w:rsidR="003064EE" w:rsidRPr="00D10BF0">
        <w:t xml:space="preserve"> </w:t>
      </w:r>
      <w:r w:rsidR="003055FA" w:rsidRPr="00D10BF0">
        <w:t>ku každej položke uvedie číslo v kladných reálnych číslach. Nula sa za kladné reálne číslo nepovažuje.</w:t>
      </w:r>
    </w:p>
    <w:p w14:paraId="756DF06D" w14:textId="592B4D19" w:rsidR="004E55D1" w:rsidRPr="00D10BF0" w:rsidRDefault="00067328" w:rsidP="007A0D2C">
      <w:pPr>
        <w:pStyle w:val="Heading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7A0D2C">
      <w:pPr>
        <w:pStyle w:val="Heading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7A0D2C">
      <w:pPr>
        <w:pStyle w:val="Heading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7A0D2C">
      <w:pPr>
        <w:pStyle w:val="Heading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7DF9ED0C" w:rsidR="00C2485B" w:rsidRPr="00D10BF0" w:rsidRDefault="00C2485B" w:rsidP="00DB3EC1">
      <w:pPr>
        <w:pStyle w:val="Heading3"/>
      </w:pPr>
      <w:bookmarkStart w:id="192" w:name="_Toc444084953"/>
      <w:bookmarkStart w:id="193" w:name="_Toc4416623"/>
      <w:bookmarkStart w:id="194" w:name="_Toc4416917"/>
      <w:bookmarkStart w:id="195" w:name="_Toc4416966"/>
      <w:bookmarkStart w:id="196" w:name="_Toc34734228"/>
      <w:r w:rsidRPr="00D10BF0">
        <w:t>Vyhotovenie ponúk</w:t>
      </w:r>
      <w:bookmarkEnd w:id="192"/>
      <w:bookmarkEnd w:id="193"/>
      <w:bookmarkEnd w:id="194"/>
      <w:bookmarkEnd w:id="195"/>
      <w:bookmarkEnd w:id="196"/>
    </w:p>
    <w:p w14:paraId="1B7A6E70" w14:textId="73F7F59D" w:rsidR="00D64850" w:rsidRPr="00D10BF0" w:rsidRDefault="00D64850" w:rsidP="007A0D2C">
      <w:pPr>
        <w:pStyle w:val="Heading4"/>
      </w:pPr>
      <w:bookmarkStart w:id="197" w:name="_Hlk534372852"/>
      <w:bookmarkStart w:id="198"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D10BF0">
          <w:t>https://josephine.proebiz.com/</w:t>
        </w:r>
      </w:hyperlink>
      <w:r w:rsidRPr="00D10BF0">
        <w:t>.</w:t>
      </w:r>
    </w:p>
    <w:p w14:paraId="42EB7130" w14:textId="77777777" w:rsidR="00D64850" w:rsidRPr="00D10BF0" w:rsidRDefault="00D64850" w:rsidP="007A0D2C">
      <w:pPr>
        <w:pStyle w:val="Heading4"/>
      </w:pPr>
      <w:r w:rsidRPr="00D10BF0">
        <w:t>Uzavretosť ponuky sa zabezpečí elektronickými prostriedkami komunikačného rozhrania systému JOSEPHINE tak, aby bola zabezpečená neporušiteľnosť a integrita ponuky.</w:t>
      </w:r>
    </w:p>
    <w:p w14:paraId="268124AC" w14:textId="1221CBEA" w:rsidR="00033E4E" w:rsidRPr="00D10BF0" w:rsidRDefault="00D64850" w:rsidP="007A0D2C">
      <w:pPr>
        <w:pStyle w:val="Heading4"/>
      </w:pPr>
      <w:r w:rsidRPr="00D10BF0">
        <w:t xml:space="preserve">Ponuka je do systému JOSEPHINE vložená vo chvíli dokončenia spracovania obálky (priebeh </w:t>
      </w:r>
      <w:r w:rsidRPr="00D10BF0">
        <w:lastRenderedPageBreak/>
        <w:t>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7"/>
      <w:bookmarkEnd w:id="198"/>
    </w:p>
    <w:p w14:paraId="2779FA8E" w14:textId="77777777" w:rsidR="004F27F4" w:rsidRPr="00D10BF0" w:rsidRDefault="00865F5A" w:rsidP="00DB3EC1">
      <w:pPr>
        <w:pStyle w:val="Heading3"/>
      </w:pPr>
      <w:bookmarkStart w:id="199" w:name="_Toc522635414"/>
      <w:bookmarkStart w:id="200" w:name="_Toc525293228"/>
      <w:bookmarkStart w:id="201" w:name="_Toc522635415"/>
      <w:bookmarkStart w:id="202" w:name="_Toc525293229"/>
      <w:bookmarkStart w:id="203" w:name="_Toc522635416"/>
      <w:bookmarkStart w:id="204" w:name="_Toc525293230"/>
      <w:bookmarkStart w:id="205" w:name="_Toc522635417"/>
      <w:bookmarkStart w:id="206" w:name="_Toc525293231"/>
      <w:bookmarkStart w:id="207" w:name="_Toc4416624"/>
      <w:bookmarkStart w:id="208" w:name="_Toc4416918"/>
      <w:bookmarkStart w:id="209" w:name="_Toc4416967"/>
      <w:bookmarkStart w:id="210" w:name="_Ref4422488"/>
      <w:bookmarkStart w:id="211" w:name="_Toc34734229"/>
      <w:bookmarkStart w:id="212" w:name="_Toc444084954"/>
      <w:bookmarkEnd w:id="199"/>
      <w:bookmarkEnd w:id="200"/>
      <w:bookmarkEnd w:id="201"/>
      <w:bookmarkEnd w:id="202"/>
      <w:bookmarkEnd w:id="203"/>
      <w:bookmarkEnd w:id="204"/>
      <w:bookmarkEnd w:id="205"/>
      <w:bookmarkEnd w:id="206"/>
      <w:r w:rsidRPr="00D10BF0">
        <w:t>Konflikt záujmov</w:t>
      </w:r>
      <w:bookmarkEnd w:id="207"/>
      <w:bookmarkEnd w:id="208"/>
      <w:bookmarkEnd w:id="209"/>
      <w:bookmarkEnd w:id="210"/>
      <w:bookmarkEnd w:id="211"/>
    </w:p>
    <w:p w14:paraId="0D8DEC3C" w14:textId="2C1F2089" w:rsidR="00865F5A" w:rsidRPr="00D10BF0" w:rsidRDefault="003B6043" w:rsidP="007A0D2C">
      <w:pPr>
        <w:pStyle w:val="Heading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7A0D2C">
      <w:pPr>
        <w:pStyle w:val="Heading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7A0D2C">
      <w:pPr>
        <w:pStyle w:val="Heading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7A0D2C">
      <w:pPr>
        <w:pStyle w:val="Heading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7A0D2C">
      <w:pPr>
        <w:pStyle w:val="Heading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2D8F8482" w:rsidR="00C2485B" w:rsidRPr="00D10BF0" w:rsidRDefault="00C2485B" w:rsidP="00370DE5">
      <w:pPr>
        <w:pStyle w:val="Heading2"/>
      </w:pPr>
      <w:bookmarkStart w:id="213" w:name="_Toc4416499"/>
      <w:bookmarkStart w:id="214" w:name="_Toc4416625"/>
      <w:bookmarkStart w:id="215" w:name="_Toc4416919"/>
      <w:bookmarkStart w:id="216" w:name="_Toc4416968"/>
      <w:bookmarkStart w:id="217" w:name="_Toc34734230"/>
      <w:r w:rsidRPr="00D10BF0">
        <w:t>Predkladanie ponúk</w:t>
      </w:r>
      <w:bookmarkEnd w:id="212"/>
      <w:bookmarkEnd w:id="213"/>
      <w:bookmarkEnd w:id="214"/>
      <w:bookmarkEnd w:id="215"/>
      <w:bookmarkEnd w:id="216"/>
      <w:bookmarkEnd w:id="217"/>
    </w:p>
    <w:p w14:paraId="00516612" w14:textId="0BBF1CDA" w:rsidR="00C2485B" w:rsidRPr="00D10BF0" w:rsidRDefault="008D1C77" w:rsidP="00DB3EC1">
      <w:pPr>
        <w:pStyle w:val="Heading3"/>
      </w:pPr>
      <w:bookmarkStart w:id="218" w:name="_Toc4416626"/>
      <w:bookmarkStart w:id="219" w:name="_Toc4416920"/>
      <w:bookmarkStart w:id="220" w:name="_Toc4416969"/>
      <w:bookmarkStart w:id="221" w:name="_Ref4422340"/>
      <w:bookmarkStart w:id="222" w:name="_Ref4422394"/>
      <w:bookmarkStart w:id="223" w:name="_Ref4422409"/>
      <w:bookmarkStart w:id="224" w:name="_Ref4422725"/>
      <w:bookmarkStart w:id="225" w:name="_Ref28688803"/>
      <w:bookmarkStart w:id="226" w:name="_Ref33624358"/>
      <w:bookmarkStart w:id="227" w:name="_Ref33624364"/>
      <w:bookmarkStart w:id="228" w:name="_Toc34734231"/>
      <w:r w:rsidRPr="00D10BF0">
        <w:t>Spôsob predloženia ponuky</w:t>
      </w:r>
      <w:bookmarkEnd w:id="218"/>
      <w:bookmarkEnd w:id="219"/>
      <w:bookmarkEnd w:id="220"/>
      <w:bookmarkEnd w:id="221"/>
      <w:bookmarkEnd w:id="222"/>
      <w:bookmarkEnd w:id="223"/>
      <w:bookmarkEnd w:id="224"/>
      <w:bookmarkEnd w:id="225"/>
      <w:bookmarkEnd w:id="226"/>
      <w:bookmarkEnd w:id="227"/>
      <w:bookmarkEnd w:id="228"/>
    </w:p>
    <w:p w14:paraId="0AF3E671" w14:textId="4F774E52" w:rsidR="00D64850" w:rsidRPr="00D10BF0" w:rsidRDefault="00D64850" w:rsidP="007A0D2C">
      <w:pPr>
        <w:pStyle w:val="Heading4"/>
      </w:pPr>
      <w:bookmarkStart w:id="229" w:name="_Hlk534372883"/>
      <w:bookmarkStart w:id="230"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Verejný obstarávateľ na ňu nebude prihliadať.</w:t>
      </w:r>
    </w:p>
    <w:p w14:paraId="49DC3792" w14:textId="77777777" w:rsidR="00D64850" w:rsidRPr="00D10BF0" w:rsidRDefault="00D64850" w:rsidP="007A0D2C">
      <w:pPr>
        <w:pStyle w:val="Heading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283EDF">
      <w:pPr>
        <w:pStyle w:val="Heading6"/>
      </w:pPr>
      <w:r w:rsidRPr="00D10BF0">
        <w:t>nedodržal určený spôsob komunikácie,</w:t>
      </w:r>
    </w:p>
    <w:p w14:paraId="391E3398" w14:textId="77777777" w:rsidR="00D64850" w:rsidRPr="00D10BF0" w:rsidRDefault="00D64850" w:rsidP="00283EDF">
      <w:pPr>
        <w:pStyle w:val="Heading6"/>
      </w:pPr>
      <w:r w:rsidRPr="00D10BF0">
        <w:t>obsah jeho ponuky nie je možné sprístupniť alebo</w:t>
      </w:r>
    </w:p>
    <w:p w14:paraId="56AE194C" w14:textId="77777777" w:rsidR="00D64850" w:rsidRPr="00D10BF0" w:rsidRDefault="00D64850" w:rsidP="00283EDF">
      <w:pPr>
        <w:pStyle w:val="Heading6"/>
      </w:pPr>
      <w:r w:rsidRPr="00D10BF0">
        <w:t>nepredložil ponuku vo vyžadovanom formáte kódovania, ak je potrebný na ďalšie spracovanie pri vyhodnocovaní ponúk.</w:t>
      </w:r>
    </w:p>
    <w:p w14:paraId="700D5298" w14:textId="77777777" w:rsidR="00D64850" w:rsidRPr="00D10BF0" w:rsidRDefault="00D64850" w:rsidP="007A0D2C">
      <w:pPr>
        <w:pStyle w:val="Heading4"/>
      </w:pPr>
      <w:r w:rsidRPr="00D10BF0">
        <w:t>Uchádzač má možnosť registrovať sa do systému JOSEPHINE pomocou hesla i registráciou a prihlásením pomocou občianskeho preukazu s elektronickým čipom a bezpečnostným osobnostným kódom (</w:t>
      </w:r>
      <w:proofErr w:type="spellStart"/>
      <w:r w:rsidRPr="00D10BF0">
        <w:t>eID</w:t>
      </w:r>
      <w:proofErr w:type="spellEnd"/>
      <w:r w:rsidRPr="00D10BF0">
        <w:t>).</w:t>
      </w:r>
    </w:p>
    <w:p w14:paraId="4A269731" w14:textId="77777777" w:rsidR="00D64850" w:rsidRPr="00D10BF0" w:rsidRDefault="00D64850" w:rsidP="007A0D2C">
      <w:pPr>
        <w:pStyle w:val="Heading4"/>
      </w:pPr>
      <w:r w:rsidRPr="00D10BF0">
        <w:t xml:space="preserve">Predkladanie ponúk je umožnené iba autentifikovaným uchádzačom. Autentifikáciu je možné previesť nasledovnými spôsobmi: </w:t>
      </w:r>
    </w:p>
    <w:p w14:paraId="458303F3" w14:textId="77777777" w:rsidR="00D64850" w:rsidRPr="00D10BF0" w:rsidRDefault="00D64850" w:rsidP="00283EDF">
      <w:pPr>
        <w:pStyle w:val="Heading6"/>
        <w:rPr>
          <w:rFonts w:cs="Arial"/>
          <w:color w:val="000000"/>
          <w:szCs w:val="20"/>
        </w:rPr>
      </w:pPr>
      <w:r w:rsidRPr="00D10BF0">
        <w:t xml:space="preserve">v systéme JOSEPHINE registráciou a prihlásením pomocou občianskeho preukazu </w:t>
      </w:r>
      <w:r w:rsidRPr="00D10BF0">
        <w:lastRenderedPageBreak/>
        <w:t>s elektronickým čipom a bezpečnostným osobnostným kódom (</w:t>
      </w:r>
      <w:proofErr w:type="spellStart"/>
      <w:r w:rsidRPr="00D10BF0">
        <w:t>eID</w:t>
      </w:r>
      <w:proofErr w:type="spellEnd"/>
      <w:r w:rsidRPr="00D10BF0">
        <w:t xml:space="preserve">). V systéme je </w:t>
      </w:r>
      <w:r w:rsidRPr="00D10BF0">
        <w:rPr>
          <w:rFonts w:cs="Arial"/>
          <w:color w:val="000000"/>
          <w:szCs w:val="20"/>
        </w:rPr>
        <w:t xml:space="preserve">autentifikovaná spoločnosť, ktorú pomocou </w:t>
      </w:r>
      <w:proofErr w:type="spellStart"/>
      <w:r w:rsidRPr="00D10BF0">
        <w:rPr>
          <w:rFonts w:cs="Arial"/>
          <w:color w:val="000000"/>
          <w:szCs w:val="20"/>
        </w:rPr>
        <w:t>eID</w:t>
      </w:r>
      <w:proofErr w:type="spellEnd"/>
      <w:r w:rsidRPr="00D10BF0">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D10BF0" w:rsidRDefault="00D64850" w:rsidP="00283EDF">
      <w:pPr>
        <w:pStyle w:val="Heading6"/>
      </w:pPr>
      <w:r w:rsidRPr="00D10BF0">
        <w:t xml:space="preserve">nahraním kvalifikovaného elektronického podpisu (napríklad podpisu </w:t>
      </w:r>
      <w:proofErr w:type="spellStart"/>
      <w:r w:rsidRPr="00D10BF0">
        <w:t>eID</w:t>
      </w:r>
      <w:proofErr w:type="spellEnd"/>
      <w:r w:rsidRPr="00D10BF0">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D10BF0" w:rsidRDefault="00D64850" w:rsidP="00283EDF">
      <w:pPr>
        <w:pStyle w:val="Heading6"/>
      </w:pPr>
      <w:r w:rsidRPr="00D10BF0">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D10BF0" w:rsidRDefault="00D64850" w:rsidP="00283EDF">
      <w:pPr>
        <w:pStyle w:val="Heading6"/>
      </w:pPr>
      <w:r w:rsidRPr="00D10BF0">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D10BF0" w:rsidRDefault="00D64850" w:rsidP="007A0D2C">
      <w:pPr>
        <w:pStyle w:val="Heading4"/>
      </w:pPr>
      <w:r w:rsidRPr="00D10BF0">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AA3BCAF" w:rsidR="00D64850" w:rsidRPr="00D10BF0" w:rsidRDefault="00D64850" w:rsidP="007A0D2C">
      <w:pPr>
        <w:pStyle w:val="Heading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171596">
        <w:t>8</w:t>
      </w:r>
      <w:r w:rsidR="00473CD7" w:rsidRPr="00D10BF0">
        <w:fldChar w:fldCharType="end"/>
      </w:r>
      <w:r w:rsidRPr="00D10BF0">
        <w:t xml:space="preserve"> tejto časti súťažných podkladov. Uchádzač pri vkladaní ponuky samostatne vyplní </w:t>
      </w:r>
      <w:proofErr w:type="spellStart"/>
      <w:r w:rsidRPr="00D10BF0">
        <w:t>položkový</w:t>
      </w:r>
      <w:proofErr w:type="spellEnd"/>
      <w:r w:rsidRPr="00D10BF0">
        <w:t xml:space="preserve"> elektronický formulár, ktorý zodpovedá návrhu na plnenie kritérií uvedenom v súťažných podkladoch.</w:t>
      </w:r>
    </w:p>
    <w:p w14:paraId="6BB17258" w14:textId="30318819" w:rsidR="00D64850" w:rsidRPr="00D10BF0" w:rsidRDefault="00D64850" w:rsidP="007A0D2C">
      <w:pPr>
        <w:pStyle w:val="Heading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7A0D2C">
      <w:pPr>
        <w:pStyle w:val="Heading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9"/>
    </w:p>
    <w:p w14:paraId="32D61F14" w14:textId="20123C08" w:rsidR="00C2485B" w:rsidRPr="00D10BF0" w:rsidRDefault="00C2485B" w:rsidP="00DB3EC1">
      <w:pPr>
        <w:pStyle w:val="Heading3"/>
      </w:pPr>
      <w:bookmarkStart w:id="231" w:name="_Toc522635421"/>
      <w:bookmarkStart w:id="232" w:name="_Toc525293235"/>
      <w:bookmarkStart w:id="233" w:name="_Toc522635422"/>
      <w:bookmarkStart w:id="234" w:name="_Toc525293236"/>
      <w:bookmarkStart w:id="235" w:name="_Toc522635423"/>
      <w:bookmarkStart w:id="236" w:name="_Toc525293237"/>
      <w:bookmarkStart w:id="237" w:name="_Toc522635424"/>
      <w:bookmarkStart w:id="238" w:name="_Toc525293238"/>
      <w:bookmarkStart w:id="239" w:name="_Toc522635425"/>
      <w:bookmarkStart w:id="240" w:name="_Toc525293239"/>
      <w:bookmarkStart w:id="241" w:name="_Toc522635426"/>
      <w:bookmarkStart w:id="242" w:name="_Toc525293240"/>
      <w:bookmarkStart w:id="243" w:name="_Toc522635427"/>
      <w:bookmarkStart w:id="244" w:name="_Toc525293241"/>
      <w:bookmarkStart w:id="245" w:name="_Toc444084956"/>
      <w:bookmarkStart w:id="246" w:name="_Toc4416627"/>
      <w:bookmarkStart w:id="247" w:name="_Toc4416921"/>
      <w:bookmarkStart w:id="248" w:name="_Toc4416970"/>
      <w:bookmarkStart w:id="249" w:name="_Ref4422424"/>
      <w:bookmarkStart w:id="250" w:name="_Ref4422770"/>
      <w:bookmarkStart w:id="251" w:name="_Toc34734232"/>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D10BF0">
        <w:t>Miesto a lehota na predkladanie ponúk</w:t>
      </w:r>
      <w:bookmarkEnd w:id="245"/>
      <w:bookmarkEnd w:id="246"/>
      <w:bookmarkEnd w:id="247"/>
      <w:bookmarkEnd w:id="248"/>
      <w:bookmarkEnd w:id="249"/>
      <w:bookmarkEnd w:id="250"/>
      <w:bookmarkEnd w:id="251"/>
    </w:p>
    <w:p w14:paraId="0EB4F462" w14:textId="1721C42C" w:rsidR="00133B55" w:rsidRPr="00D10BF0" w:rsidRDefault="00133B55" w:rsidP="007A0D2C">
      <w:pPr>
        <w:pStyle w:val="Heading4"/>
      </w:pPr>
      <w:bookmarkStart w:id="252" w:name="_Ref528145558"/>
      <w:bookmarkStart w:id="253" w:name="_Hlk534372908"/>
      <w:bookmarkStart w:id="254"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xml:space="preserve"> tejto časti súťažných podkladov uvedené, že doklady, dokumenty, iné písomnosti je uchádzač povinný doručiť na adresu: Tatra Tender </w:t>
      </w:r>
      <w:proofErr w:type="spellStart"/>
      <w:r w:rsidRPr="00D10BF0">
        <w:t>s.r.o</w:t>
      </w:r>
      <w:proofErr w:type="spellEnd"/>
      <w:r w:rsidRPr="00D10BF0">
        <w:t>., Krčméryho 16, 811 04 Bratislava, tieto musia byť vložené do samostatného uzatvoreného obalu.</w:t>
      </w:r>
      <w:bookmarkEnd w:id="252"/>
      <w:r w:rsidRPr="00D10BF0">
        <w:t xml:space="preserve"> </w:t>
      </w:r>
    </w:p>
    <w:p w14:paraId="4F0FFBEA" w14:textId="77777777" w:rsidR="00133B55" w:rsidRPr="00D10BF0" w:rsidRDefault="00133B55" w:rsidP="007A0D2C">
      <w:pPr>
        <w:pStyle w:val="Heading4"/>
      </w:pPr>
      <w:r w:rsidRPr="00D10BF0">
        <w:t xml:space="preserve">Obal takej časti ponuky musí obsahovať nasledovné údaje:  </w:t>
      </w:r>
    </w:p>
    <w:p w14:paraId="33400F35" w14:textId="77777777" w:rsidR="00133B55" w:rsidRPr="00D10BF0" w:rsidRDefault="00133B55" w:rsidP="00283EDF">
      <w:pPr>
        <w:pStyle w:val="Heading6"/>
      </w:pPr>
      <w:r w:rsidRPr="00D10BF0">
        <w:t xml:space="preserve">adresu: Tatra Tender </w:t>
      </w:r>
      <w:proofErr w:type="spellStart"/>
      <w:r w:rsidRPr="00D10BF0">
        <w:t>s.r.o</w:t>
      </w:r>
      <w:proofErr w:type="spellEnd"/>
      <w:r w:rsidRPr="00D10BF0">
        <w:t>., Krčméryho 16, 811 04 Bratislava,</w:t>
      </w:r>
    </w:p>
    <w:p w14:paraId="3B943DDE" w14:textId="77777777" w:rsidR="00133B55" w:rsidRPr="00D10BF0" w:rsidRDefault="00133B55" w:rsidP="00283EDF">
      <w:pPr>
        <w:pStyle w:val="Heading6"/>
      </w:pPr>
      <w:r w:rsidRPr="00D10BF0">
        <w:t>adresu uchádzača (názov alebo obchodné meno a adresu sídla alebo miesta podnikania),</w:t>
      </w:r>
    </w:p>
    <w:p w14:paraId="411650C7" w14:textId="26098EB6" w:rsidR="00133B55" w:rsidRPr="00D10BF0" w:rsidRDefault="00133B55" w:rsidP="00283EDF">
      <w:pPr>
        <w:pStyle w:val="Heading6"/>
      </w:pPr>
      <w:r w:rsidRPr="00D10BF0">
        <w:t>označenie „</w:t>
      </w:r>
      <w:r w:rsidR="00CF08F0" w:rsidRPr="00CF08F0">
        <w:t>Kanalizácia a ČOV - Kráľová pri Senci, Kostolná pri Dunaji a Hrubá Borša</w:t>
      </w:r>
      <w:r w:rsidR="00CF08F0">
        <w:t xml:space="preserve"> - NEOTVÁRAŤ</w:t>
      </w:r>
      <w:r w:rsidRPr="00D10BF0">
        <w:t>“.</w:t>
      </w:r>
    </w:p>
    <w:p w14:paraId="1025C80D" w14:textId="3D3B55A9" w:rsidR="00133B55" w:rsidRPr="00D10BF0" w:rsidRDefault="00133B55" w:rsidP="007A0D2C">
      <w:pPr>
        <w:pStyle w:val="Heading4"/>
      </w:pPr>
      <w:bookmarkStart w:id="255" w:name="_Ref4423000"/>
      <w:r w:rsidRPr="00D10BF0">
        <w:t xml:space="preserve">Lehota </w:t>
      </w:r>
      <w:bookmarkStart w:id="256" w:name="_Hlk36900739"/>
      <w:r w:rsidRPr="00D10BF0">
        <w:t xml:space="preserve">na predkladanie ponúk uplynie: </w:t>
      </w:r>
      <w:bookmarkStart w:id="257" w:name="_Hlk46833086"/>
      <w:del w:id="258" w:author="Tomas Uricek" w:date="2020-07-28T12:49:00Z">
        <w:r w:rsidR="00B70E9E" w:rsidDel="00E72752">
          <w:rPr>
            <w:b/>
            <w:bCs/>
            <w:color w:val="FF0000"/>
          </w:rPr>
          <w:delText>07</w:delText>
        </w:r>
      </w:del>
      <w:del w:id="259" w:author="Tomas Uricek" w:date="2020-08-24T10:15:00Z">
        <w:r w:rsidR="0046320F" w:rsidRPr="0046320F" w:rsidDel="002B78C8">
          <w:rPr>
            <w:b/>
            <w:bCs/>
            <w:color w:val="FF0000"/>
          </w:rPr>
          <w:delText>.0</w:delText>
        </w:r>
        <w:r w:rsidR="00B70E9E" w:rsidDel="002B78C8">
          <w:rPr>
            <w:b/>
            <w:bCs/>
            <w:color w:val="FF0000"/>
          </w:rPr>
          <w:delText>8</w:delText>
        </w:r>
      </w:del>
      <w:ins w:id="260" w:author="Tomas Uricek" w:date="2020-08-24T10:15:00Z">
        <w:r w:rsidR="002B78C8">
          <w:rPr>
            <w:b/>
            <w:bCs/>
            <w:color w:val="FF0000"/>
          </w:rPr>
          <w:t>09.09</w:t>
        </w:r>
      </w:ins>
      <w:r w:rsidR="00210892" w:rsidRPr="0046320F">
        <w:rPr>
          <w:b/>
          <w:bCs/>
          <w:color w:val="FF0000"/>
        </w:rPr>
        <w:t>.2020 o 12:00</w:t>
      </w:r>
      <w:r w:rsidR="00210892" w:rsidRPr="000975F8">
        <w:rPr>
          <w:b/>
          <w:bCs/>
          <w:color w:val="FF0000"/>
        </w:rPr>
        <w:t xml:space="preserve"> </w:t>
      </w:r>
      <w:r w:rsidRPr="000975F8">
        <w:rPr>
          <w:b/>
          <w:bCs/>
          <w:color w:val="FF0000"/>
        </w:rPr>
        <w:t>hod</w:t>
      </w:r>
      <w:bookmarkEnd w:id="257"/>
      <w:r w:rsidRPr="007A0D2C">
        <w:rPr>
          <w:color w:val="FF0000"/>
        </w:rPr>
        <w:t xml:space="preserve">. </w:t>
      </w:r>
      <w:r w:rsidRPr="00D10BF0">
        <w:t>miestneho času.</w:t>
      </w:r>
      <w:bookmarkEnd w:id="255"/>
    </w:p>
    <w:bookmarkEnd w:id="256"/>
    <w:p w14:paraId="14784177" w14:textId="229BF67B" w:rsidR="00133B55" w:rsidRPr="00D10BF0" w:rsidRDefault="00133B55" w:rsidP="007A0D2C">
      <w:pPr>
        <w:pStyle w:val="Heading4"/>
      </w:pPr>
      <w:r w:rsidRPr="00D10BF0">
        <w:t>Časti ponuky, ktoré je potrebné podľa b</w:t>
      </w:r>
      <w:bookmarkStart w:id="261" w:name="_GoBack"/>
      <w:bookmarkEnd w:id="261"/>
      <w:r w:rsidRPr="00D10BF0">
        <w:t xml:space="preserve">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Pr="00D10BF0">
        <w:t xml:space="preserve"> tejto časti súťažných podkladov predložiť na adresu: Tatra Tender </w:t>
      </w:r>
      <w:proofErr w:type="spellStart"/>
      <w:r w:rsidRPr="00D10BF0">
        <w:t>s.r.o</w:t>
      </w:r>
      <w:proofErr w:type="spellEnd"/>
      <w:r w:rsidRPr="00D10BF0">
        <w:t xml:space="preserve">., Krčméryho 16, 811 04 Bratislava a sú predložené po uplynutí lehoty na predkladanie ponúk </w:t>
      </w:r>
      <w:r w:rsidR="0022523C" w:rsidRPr="00D10BF0">
        <w:t xml:space="preserve">sa </w:t>
      </w:r>
      <w:r w:rsidRPr="00D10BF0">
        <w:t>vrátia uchádzačom neotvorené.</w:t>
      </w:r>
    </w:p>
    <w:p w14:paraId="1B75DFD5" w14:textId="24A0454F" w:rsidR="008D1C77" w:rsidRPr="00D10BF0" w:rsidRDefault="00133B55" w:rsidP="007A0D2C">
      <w:pPr>
        <w:pStyle w:val="Heading4"/>
      </w:pPr>
      <w:r w:rsidRPr="00D10BF0">
        <w:t>Prípadné predĺženie lehoty na predkladanie ponúk bude uchádzačom dostatočne vopred oznámené formou elektronickej komunikácie v systéme JOSEPHINE.</w:t>
      </w:r>
      <w:bookmarkEnd w:id="253"/>
    </w:p>
    <w:p w14:paraId="1D6972BB" w14:textId="4D7E07D8" w:rsidR="00C2485B" w:rsidRPr="00D10BF0" w:rsidRDefault="00C2485B" w:rsidP="00DB3EC1">
      <w:pPr>
        <w:pStyle w:val="Heading3"/>
      </w:pPr>
      <w:bookmarkStart w:id="262" w:name="_Toc522635429"/>
      <w:bookmarkStart w:id="263" w:name="_Toc525293243"/>
      <w:bookmarkStart w:id="264" w:name="_Toc522635430"/>
      <w:bookmarkStart w:id="265" w:name="_Toc525293244"/>
      <w:bookmarkStart w:id="266" w:name="_Toc522635431"/>
      <w:bookmarkStart w:id="267" w:name="_Toc525293245"/>
      <w:bookmarkStart w:id="268" w:name="_Toc444084957"/>
      <w:bookmarkStart w:id="269" w:name="_Toc4416628"/>
      <w:bookmarkStart w:id="270" w:name="_Toc4416922"/>
      <w:bookmarkStart w:id="271" w:name="_Toc4416971"/>
      <w:bookmarkStart w:id="272" w:name="_Toc34734233"/>
      <w:bookmarkEnd w:id="254"/>
      <w:bookmarkEnd w:id="262"/>
      <w:bookmarkEnd w:id="263"/>
      <w:bookmarkEnd w:id="264"/>
      <w:bookmarkEnd w:id="265"/>
      <w:bookmarkEnd w:id="266"/>
      <w:bookmarkEnd w:id="267"/>
      <w:r w:rsidRPr="00D10BF0">
        <w:t>Doplnenie, zmena a odvolanie ponúk</w:t>
      </w:r>
      <w:bookmarkEnd w:id="268"/>
      <w:bookmarkEnd w:id="269"/>
      <w:bookmarkEnd w:id="270"/>
      <w:bookmarkEnd w:id="271"/>
      <w:bookmarkEnd w:id="272"/>
    </w:p>
    <w:p w14:paraId="62CA447D" w14:textId="729A4577" w:rsidR="00454A07" w:rsidRPr="00D10BF0" w:rsidRDefault="00454A07" w:rsidP="007A0D2C">
      <w:pPr>
        <w:pStyle w:val="Heading4"/>
      </w:pPr>
      <w:bookmarkStart w:id="273" w:name="_Hlk7688009"/>
      <w:bookmarkStart w:id="274" w:name="_Hlk534372936"/>
      <w:bookmarkStart w:id="275"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 xml:space="preserve">tak, že </w:t>
      </w:r>
      <w:proofErr w:type="spellStart"/>
      <w:r w:rsidR="001A1FB4" w:rsidRPr="00D10BF0">
        <w:t>pôvdnú</w:t>
      </w:r>
      <w:proofErr w:type="spellEnd"/>
      <w:r w:rsidR="001A1FB4" w:rsidRPr="00D10BF0">
        <w:t xml:space="preserve">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w:t>
      </w:r>
      <w:r w:rsidRPr="00D10BF0">
        <w:lastRenderedPageBreak/>
        <w:t xml:space="preserve">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171596">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171596">
        <w:t>21.1</w:t>
      </w:r>
      <w:r w:rsidR="0022523C" w:rsidRPr="00D10BF0">
        <w:fldChar w:fldCharType="end"/>
      </w:r>
      <w:r w:rsidR="0022523C" w:rsidRPr="00D10BF0">
        <w:t xml:space="preserve"> </w:t>
      </w:r>
      <w:r w:rsidRPr="00D10BF0">
        <w:t>tejto časti súťažných podkladov</w:t>
      </w:r>
      <w:bookmarkEnd w:id="273"/>
      <w:r w:rsidRPr="00D10BF0">
        <w:t>.</w:t>
      </w:r>
    </w:p>
    <w:p w14:paraId="082CE091" w14:textId="055280B8" w:rsidR="007600E6" w:rsidRPr="00D10BF0" w:rsidRDefault="00EF2D37" w:rsidP="00370DE5">
      <w:pPr>
        <w:pStyle w:val="Heading2"/>
      </w:pPr>
      <w:bookmarkStart w:id="276" w:name="_2nusc19" w:colFirst="0" w:colLast="0"/>
      <w:bookmarkStart w:id="277" w:name="_Toc7514027"/>
      <w:bookmarkStart w:id="278" w:name="_Toc7514340"/>
      <w:bookmarkStart w:id="279" w:name="_Toc7514392"/>
      <w:bookmarkStart w:id="280" w:name="_Toc7522203"/>
      <w:bookmarkStart w:id="281" w:name="_Toc7532882"/>
      <w:bookmarkStart w:id="282" w:name="_Toc7684627"/>
      <w:bookmarkStart w:id="283" w:name="_Toc444084958"/>
      <w:bookmarkStart w:id="284" w:name="_Toc4416500"/>
      <w:bookmarkStart w:id="285" w:name="_Toc4416629"/>
      <w:bookmarkStart w:id="286" w:name="_Toc4416923"/>
      <w:bookmarkStart w:id="287" w:name="_Toc4416972"/>
      <w:bookmarkStart w:id="288" w:name="_Toc34734234"/>
      <w:bookmarkEnd w:id="274"/>
      <w:bookmarkEnd w:id="275"/>
      <w:bookmarkEnd w:id="276"/>
      <w:bookmarkEnd w:id="277"/>
      <w:bookmarkEnd w:id="278"/>
      <w:bookmarkEnd w:id="279"/>
      <w:bookmarkEnd w:id="280"/>
      <w:bookmarkEnd w:id="281"/>
      <w:bookmarkEnd w:id="282"/>
      <w:r w:rsidRPr="00D10BF0">
        <w:t>Otváranie a vyhodnotenie ponúk</w:t>
      </w:r>
      <w:bookmarkEnd w:id="283"/>
      <w:bookmarkEnd w:id="284"/>
      <w:bookmarkEnd w:id="285"/>
      <w:bookmarkEnd w:id="286"/>
      <w:bookmarkEnd w:id="287"/>
      <w:bookmarkEnd w:id="288"/>
    </w:p>
    <w:p w14:paraId="3CAFBEA5" w14:textId="78853DAF" w:rsidR="00EF2D37" w:rsidRPr="00D10BF0" w:rsidRDefault="00EF2D37" w:rsidP="00DB3EC1">
      <w:pPr>
        <w:pStyle w:val="Heading3"/>
      </w:pPr>
      <w:bookmarkStart w:id="289" w:name="_Toc4416630"/>
      <w:bookmarkStart w:id="290" w:name="_Toc4416924"/>
      <w:bookmarkStart w:id="291" w:name="_Toc4416973"/>
      <w:bookmarkStart w:id="292" w:name="_Toc34734235"/>
      <w:bookmarkStart w:id="293" w:name="_Toc444084959"/>
      <w:r w:rsidRPr="00D10BF0">
        <w:t>Otváranie ponúk</w:t>
      </w:r>
      <w:bookmarkEnd w:id="289"/>
      <w:bookmarkEnd w:id="290"/>
      <w:bookmarkEnd w:id="291"/>
      <w:bookmarkEnd w:id="292"/>
      <w:r w:rsidRPr="00D10BF0">
        <w:t xml:space="preserve"> </w:t>
      </w:r>
      <w:bookmarkEnd w:id="293"/>
    </w:p>
    <w:p w14:paraId="002EA768" w14:textId="67732CCE" w:rsidR="00454A07" w:rsidRPr="00D10BF0" w:rsidRDefault="00454A07" w:rsidP="007A0D2C">
      <w:pPr>
        <w:pStyle w:val="Heading4"/>
      </w:pPr>
      <w:r w:rsidRPr="00D10BF0">
        <w:t xml:space="preserve">Otváranie ponúk vykoná komisia tak, že </w:t>
      </w:r>
      <w:r w:rsidR="006740D2" w:rsidRPr="00D10BF0">
        <w:t xml:space="preserve">ju </w:t>
      </w:r>
      <w:r w:rsidRPr="00D10BF0">
        <w:t>otvorí sprístupnením jej obsahu</w:t>
      </w:r>
      <w:r w:rsidR="006740D2" w:rsidRPr="00D10BF0">
        <w:t xml:space="preserve"> v systéme JOSEPHINE</w:t>
      </w:r>
      <w:r w:rsidRPr="00D10BF0">
        <w:t xml:space="preserve">. </w:t>
      </w:r>
    </w:p>
    <w:p w14:paraId="18D8E367" w14:textId="409026AB" w:rsidR="00454A07" w:rsidRPr="00D10BF0" w:rsidRDefault="00454A07" w:rsidP="007A0D2C">
      <w:pPr>
        <w:pStyle w:val="Heading4"/>
      </w:pPr>
      <w:r w:rsidRPr="00D10BF0">
        <w:t xml:space="preserve">Otváranie ponúk </w:t>
      </w:r>
      <w:bookmarkStart w:id="294" w:name="_Hlk7688065"/>
      <w:r w:rsidR="00607FC8" w:rsidRPr="00D10BF0">
        <w:t>je v nadväznosti na ustanovenie § 54 ods. 3 ZVO neverejné</w:t>
      </w:r>
      <w:bookmarkEnd w:id="294"/>
      <w:r w:rsidRPr="00D10BF0">
        <w:t>.</w:t>
      </w:r>
    </w:p>
    <w:p w14:paraId="06DF64AD" w14:textId="6414213D" w:rsidR="00EF2D37" w:rsidRPr="00D10BF0" w:rsidRDefault="00454A07" w:rsidP="007A0D2C">
      <w:pPr>
        <w:pStyle w:val="Heading4"/>
      </w:pPr>
      <w:r w:rsidRPr="00D10BF0">
        <w:t xml:space="preserve">Po otvorení ponúk komisia vykoná všetky úkony podľa ZVO a v súlade ustanovením bodu </w:t>
      </w:r>
      <w:r w:rsidR="0022523C" w:rsidRPr="00D10BF0">
        <w:fldChar w:fldCharType="begin"/>
      </w:r>
      <w:r w:rsidR="0022523C" w:rsidRPr="00D10BF0">
        <w:instrText xml:space="preserve"> REF _Ref4423141 \n \h </w:instrText>
      </w:r>
      <w:r w:rsidR="008501A8" w:rsidRPr="00D10BF0">
        <w:instrText xml:space="preserve"> \* MERGEFORMAT </w:instrText>
      </w:r>
      <w:r w:rsidR="0022523C" w:rsidRPr="00D10BF0">
        <w:fldChar w:fldCharType="separate"/>
      </w:r>
      <w:r w:rsidR="00171596">
        <w:t>24</w:t>
      </w:r>
      <w:r w:rsidR="0022523C" w:rsidRPr="00D10BF0">
        <w:fldChar w:fldCharType="end"/>
      </w:r>
      <w:r w:rsidRPr="00D10BF0">
        <w:t xml:space="preserve"> tejto časti súťažných podkladov</w:t>
      </w:r>
      <w:bookmarkStart w:id="295" w:name="otvaranie_miesto"/>
      <w:bookmarkEnd w:id="295"/>
      <w:r w:rsidR="00EF2D37" w:rsidRPr="00D10BF0">
        <w:t xml:space="preserve">. </w:t>
      </w:r>
    </w:p>
    <w:p w14:paraId="4325E6C3" w14:textId="5FDBBEA1" w:rsidR="00EF2D37" w:rsidRPr="00D10BF0" w:rsidRDefault="00EF2D37" w:rsidP="00DB3EC1">
      <w:pPr>
        <w:pStyle w:val="Heading3"/>
      </w:pPr>
      <w:bookmarkStart w:id="296" w:name="_Toc4416631"/>
      <w:bookmarkStart w:id="297" w:name="_Toc4416925"/>
      <w:bookmarkStart w:id="298" w:name="_Toc4416974"/>
      <w:bookmarkStart w:id="299" w:name="_Ref4423141"/>
      <w:bookmarkStart w:id="300" w:name="_Ref4423334"/>
      <w:bookmarkStart w:id="301" w:name="_Ref4423373"/>
      <w:bookmarkStart w:id="302" w:name="_Toc34734236"/>
      <w:bookmarkStart w:id="303" w:name="_Toc444084960"/>
      <w:r w:rsidRPr="00D10BF0">
        <w:t>Vyhodnotenie splnenia podmienok účasti, vysvetľovanie a vyhodnocovanie ponúk</w:t>
      </w:r>
      <w:bookmarkEnd w:id="296"/>
      <w:bookmarkEnd w:id="297"/>
      <w:bookmarkEnd w:id="298"/>
      <w:bookmarkEnd w:id="299"/>
      <w:bookmarkEnd w:id="300"/>
      <w:bookmarkEnd w:id="301"/>
      <w:bookmarkEnd w:id="302"/>
      <w:r w:rsidRPr="00D10BF0">
        <w:t xml:space="preserve"> </w:t>
      </w:r>
      <w:bookmarkEnd w:id="303"/>
    </w:p>
    <w:p w14:paraId="20129D3C" w14:textId="77777777" w:rsidR="00EF2D37" w:rsidRPr="00D10BF0" w:rsidRDefault="00EF2D37" w:rsidP="007A0D2C">
      <w:pPr>
        <w:pStyle w:val="Heading4"/>
      </w:pPr>
      <w:r w:rsidRPr="00D10BF0">
        <w:t>Posúdenie splnenia podmienok účasti a vyhodnotenie ponúk komisiou je neverejné.</w:t>
      </w:r>
    </w:p>
    <w:p w14:paraId="0526CAD6" w14:textId="699BD399" w:rsidR="00EF2D37" w:rsidRPr="00D10BF0" w:rsidRDefault="00EF2D37" w:rsidP="007A0D2C">
      <w:pPr>
        <w:pStyle w:val="Heading4"/>
      </w:pPr>
      <w:r w:rsidRPr="00D10BF0">
        <w:t xml:space="preserve">V rámci procesu hodnotenia ponúk komisia najprv posudzuje splnenie požiadaviek </w:t>
      </w:r>
      <w:r w:rsidR="00A04C69" w:rsidRPr="00D10BF0">
        <w:t>Verejn</w:t>
      </w:r>
      <w:r w:rsidRPr="00D10BF0">
        <w:t xml:space="preserve">ého obstarávateľa na uchádzača. </w:t>
      </w:r>
    </w:p>
    <w:p w14:paraId="2D5F881B" w14:textId="4B337428" w:rsidR="00D70FE6" w:rsidRPr="00D10BF0" w:rsidRDefault="00D70FE6" w:rsidP="007A0D2C">
      <w:pPr>
        <w:pStyle w:val="Heading4"/>
      </w:pPr>
      <w:r w:rsidRPr="00D10BF0">
        <w:t>Posúdenie splnenia podmienok účasti uchádzačov podľa časti III.1) Oznámenia bude založené na posúdení splnenia:</w:t>
      </w:r>
    </w:p>
    <w:p w14:paraId="213E3C9B" w14:textId="77777777" w:rsidR="008E358A" w:rsidRPr="00D10BF0" w:rsidRDefault="00EF2D37" w:rsidP="00283EDF">
      <w:pPr>
        <w:pStyle w:val="Heading6"/>
      </w:pPr>
      <w:r w:rsidRPr="00D10BF0">
        <w:t>podmienok týkajúcich sa osobného post</w:t>
      </w:r>
      <w:r w:rsidR="003B6043" w:rsidRPr="00D10BF0">
        <w:t>avenia uchádzača podľa § 32 ZVO,</w:t>
      </w:r>
      <w:r w:rsidR="00B22103" w:rsidRPr="00D10BF0">
        <w:t xml:space="preserve"> </w:t>
      </w:r>
    </w:p>
    <w:p w14:paraId="03C5E5AD" w14:textId="1C9350DF" w:rsidR="00EF2D37" w:rsidRPr="00D10BF0" w:rsidRDefault="008E358A" w:rsidP="00283EDF">
      <w:pPr>
        <w:pStyle w:val="Heading6"/>
      </w:pPr>
      <w:r w:rsidRPr="00D10BF0">
        <w:t xml:space="preserve">podmienok účasti týkajúcich sa ekonomického a finančného postavenia podľa § 33 ZVO </w:t>
      </w:r>
      <w:r w:rsidR="00B22103" w:rsidRPr="00D10BF0">
        <w:t>a</w:t>
      </w:r>
    </w:p>
    <w:p w14:paraId="1E7E7866" w14:textId="188530AF" w:rsidR="003B6043" w:rsidRPr="00D10BF0" w:rsidRDefault="003B6043" w:rsidP="00283EDF">
      <w:pPr>
        <w:pStyle w:val="Heading6"/>
      </w:pPr>
      <w:r w:rsidRPr="00D10BF0">
        <w:rPr>
          <w:rFonts w:cs="Arial"/>
          <w:color w:val="000000"/>
          <w:szCs w:val="20"/>
        </w:rPr>
        <w:t>podm</w:t>
      </w:r>
      <w:r w:rsidRPr="00D10BF0">
        <w:t>ienok technickej a odbornej spôsobilosti podľa § 34 až § 36 ZVO.</w:t>
      </w:r>
    </w:p>
    <w:p w14:paraId="74DD9221" w14:textId="2E7802C4" w:rsidR="00EF2D37" w:rsidRPr="00D10BF0" w:rsidRDefault="00EF2D37" w:rsidP="007A0D2C">
      <w:pPr>
        <w:pStyle w:val="Heading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G.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r w:rsidR="00C12206" w:rsidRPr="00D10BF0">
        <w:t>https://www.uvo.gov.sk/jednotny-europsky-dokument-pre-verejne-obstaravanie-602.html</w:t>
      </w:r>
      <w:r w:rsidR="003F6DF0" w:rsidRPr="00D10BF0">
        <w:t>).</w:t>
      </w:r>
    </w:p>
    <w:p w14:paraId="1349C268" w14:textId="77777777" w:rsidR="00E13DC3" w:rsidRPr="00D10BF0" w:rsidRDefault="00E13DC3" w:rsidP="007A0D2C">
      <w:pPr>
        <w:pStyle w:val="Heading4"/>
      </w:pPr>
      <w:bookmarkStart w:id="304" w:name="_Hlk534373008"/>
      <w:r w:rsidRPr="00D10BF0">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D10BF0" w:rsidRDefault="00E13DC3" w:rsidP="00283EDF">
      <w:pPr>
        <w:pStyle w:val="Heading6"/>
      </w:pPr>
      <w:bookmarkStart w:id="305" w:name="_Ref4423157"/>
      <w:r w:rsidRPr="00D10BF0">
        <w:t>dvoch pracovných dní odo dňa odoslania žiadosti, ak sa komunikácia uskutočňuje prostredníctvom elektronických prostriedkov, alebo</w:t>
      </w:r>
      <w:bookmarkEnd w:id="305"/>
    </w:p>
    <w:p w14:paraId="00F72E64" w14:textId="485B78F8" w:rsidR="00E13DC3" w:rsidRPr="00D10BF0" w:rsidRDefault="00E13DC3" w:rsidP="00283EDF">
      <w:pPr>
        <w:pStyle w:val="Heading6"/>
      </w:pPr>
      <w:bookmarkStart w:id="306" w:name="_Toc52"/>
      <w:r w:rsidRPr="00D10BF0">
        <w:t xml:space="preserve">piatich pracovných dní odo dňa doručenia žiadosti, ak sa komunikácia uskutočňuje inak, ako podľa bodu </w:t>
      </w:r>
      <w:r w:rsidR="0022523C" w:rsidRPr="00D10BF0">
        <w:fldChar w:fldCharType="begin"/>
      </w:r>
      <w:r w:rsidR="0022523C" w:rsidRPr="00D10BF0">
        <w:instrText xml:space="preserve"> REF _Ref4423157 \n \h </w:instrText>
      </w:r>
      <w:r w:rsidR="008501A8" w:rsidRPr="00D10BF0">
        <w:instrText xml:space="preserve"> \* MERGEFORMAT </w:instrText>
      </w:r>
      <w:r w:rsidR="0022523C" w:rsidRPr="00D10BF0">
        <w:fldChar w:fldCharType="separate"/>
      </w:r>
      <w:r w:rsidR="00171596">
        <w:t>a)</w:t>
      </w:r>
      <w:r w:rsidR="0022523C" w:rsidRPr="00D10BF0">
        <w:fldChar w:fldCharType="end"/>
      </w:r>
      <w:r w:rsidR="0022523C" w:rsidRPr="00D10BF0">
        <w:t xml:space="preserve"> vyššie</w:t>
      </w:r>
      <w:r w:rsidRPr="00D10BF0">
        <w:t>.</w:t>
      </w:r>
      <w:bookmarkEnd w:id="306"/>
    </w:p>
    <w:p w14:paraId="2062EB57" w14:textId="77777777" w:rsidR="00E13DC3" w:rsidRPr="00D10BF0" w:rsidRDefault="00E13DC3" w:rsidP="007A0D2C">
      <w:pPr>
        <w:pStyle w:val="Heading4"/>
      </w:pPr>
      <w:r w:rsidRPr="00D10BF0">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D10BF0" w:rsidRDefault="00E13DC3" w:rsidP="007A0D2C">
      <w:pPr>
        <w:pStyle w:val="Heading4"/>
      </w:pPr>
      <w:bookmarkStart w:id="307" w:name="_Ref34734330"/>
      <w:r w:rsidRPr="00D10BF0">
        <w:t>Verejný obstarávateľ vyhodnotí splnenie podmienok účasti v súlade s ustanoveniami § 40 ZVO a vylúči z Verejnej súťaže uchádzača, ktorý:</w:t>
      </w:r>
      <w:bookmarkEnd w:id="307"/>
    </w:p>
    <w:p w14:paraId="123A955D" w14:textId="77777777" w:rsidR="00E13DC3" w:rsidRPr="00D10BF0" w:rsidRDefault="00E13DC3" w:rsidP="00283EDF">
      <w:pPr>
        <w:pStyle w:val="Heading6"/>
      </w:pPr>
      <w:r w:rsidRPr="00D10BF0">
        <w:lastRenderedPageBreak/>
        <w:t xml:space="preserve">nesplnil podmienky účasti, </w:t>
      </w:r>
    </w:p>
    <w:p w14:paraId="6C80DC0C" w14:textId="77777777" w:rsidR="00E13DC3" w:rsidRPr="00D10BF0" w:rsidRDefault="00E13DC3" w:rsidP="00283EDF">
      <w:pPr>
        <w:pStyle w:val="Heading6"/>
      </w:pPr>
      <w:r w:rsidRPr="00D10BF0">
        <w:t xml:space="preserve">predložil neplatné doklady; neplatnými dokladmi sú doklady, ktorým uplynula lehota platnosti, </w:t>
      </w:r>
    </w:p>
    <w:p w14:paraId="2686B6F4" w14:textId="77777777" w:rsidR="00E13DC3" w:rsidRPr="00D10BF0" w:rsidRDefault="00E13DC3" w:rsidP="00283EDF">
      <w:pPr>
        <w:pStyle w:val="Heading6"/>
      </w:pPr>
      <w:bookmarkStart w:id="308" w:name="_Ref4423194"/>
      <w:r w:rsidRPr="00D10BF0">
        <w:t xml:space="preserve">poskytol informácie alebo doklady, ktoré sú nepravdivé alebo pozmenené tak, že nezodpovedajú skutočnosti </w:t>
      </w:r>
      <w:r w:rsidRPr="00D10BF0">
        <w:rPr>
          <w:rFonts w:cstheme="minorBidi"/>
        </w:rPr>
        <w:t>a majú vplyv na vyhodnotenie splnenia podmienok účasti alebo výber záujemcov</w:t>
      </w:r>
      <w:r w:rsidRPr="00D10BF0">
        <w:t>,</w:t>
      </w:r>
      <w:bookmarkEnd w:id="308"/>
    </w:p>
    <w:p w14:paraId="192570CE" w14:textId="77777777" w:rsidR="00E13DC3" w:rsidRPr="00D10BF0" w:rsidRDefault="00E13DC3" w:rsidP="00283EDF">
      <w:pPr>
        <w:pStyle w:val="Heading6"/>
      </w:pPr>
      <w:r w:rsidRPr="00D10BF0">
        <w:t>pokúsil sa neoprávnene ovplyvniť postup Verejného obstarávania,</w:t>
      </w:r>
    </w:p>
    <w:p w14:paraId="4C655139" w14:textId="77777777" w:rsidR="00E13DC3" w:rsidRPr="00D10BF0" w:rsidRDefault="00E13DC3" w:rsidP="00283EDF">
      <w:pPr>
        <w:pStyle w:val="Heading6"/>
      </w:pPr>
      <w:r w:rsidRPr="00D10BF0">
        <w:t>pokúsil sa získať dôverné informácie, ktoré by mu poskytli neoprávnenú výhodu,</w:t>
      </w:r>
    </w:p>
    <w:p w14:paraId="65E9CEFF" w14:textId="77777777" w:rsidR="00E13DC3" w:rsidRPr="00D10BF0" w:rsidRDefault="00E13DC3" w:rsidP="00283EDF">
      <w:pPr>
        <w:pStyle w:val="Heading6"/>
      </w:pPr>
      <w:r w:rsidRPr="00D10BF0">
        <w:t>konflikt záujmov podľa § 23 ZVO nemožno odstrániť inými účinnými opatreniami,</w:t>
      </w:r>
    </w:p>
    <w:p w14:paraId="55B6FDED" w14:textId="77777777" w:rsidR="00E13DC3" w:rsidRPr="00D10BF0" w:rsidRDefault="00E13DC3" w:rsidP="00283EDF">
      <w:pPr>
        <w:pStyle w:val="Heading6"/>
      </w:pPr>
      <w:bookmarkStart w:id="309" w:name="_Ref4423204"/>
      <w:r w:rsidRPr="00D10BF0">
        <w:t>na základe dôveryhodných informácií má dôvodné podozrenie, že uchádzač alebo záujemca uzavrel v danom Verejnom obstarávaní s iným hospodárskym subjektom dohodu narúšajúcu hospodársku súťaž, ak sa táto podmienka uviedla v Oznámení,</w:t>
      </w:r>
      <w:bookmarkEnd w:id="309"/>
    </w:p>
    <w:p w14:paraId="68385F83" w14:textId="77777777" w:rsidR="00E13DC3" w:rsidRPr="00D10BF0" w:rsidRDefault="00E13DC3" w:rsidP="00283EDF">
      <w:pPr>
        <w:pStyle w:val="Heading6"/>
      </w:pPr>
      <w:r w:rsidRPr="00D10BF0">
        <w:t>pri posudzovaní odbornej spôsobilosti preukázateľne identifikoval protichodné záujmy záujemcu alebo uchádzača, ktoré môžu nepriaznivo ovplyvniť plnenie zákazky,</w:t>
      </w:r>
    </w:p>
    <w:p w14:paraId="55B50C71" w14:textId="77777777" w:rsidR="00E13DC3" w:rsidRPr="00D10BF0" w:rsidRDefault="00E13DC3" w:rsidP="00283EDF">
      <w:pPr>
        <w:pStyle w:val="Heading6"/>
      </w:pPr>
      <w:r w:rsidRPr="00D10BF0">
        <w:t>nepredložil po písomnej žiadosti podľa odseku 24.5 vysvetlenie alebo doplnenie predložených dokladov v určenej lehote,</w:t>
      </w:r>
    </w:p>
    <w:p w14:paraId="1DAB1B74" w14:textId="77777777" w:rsidR="00E13DC3" w:rsidRPr="00D10BF0" w:rsidRDefault="00E13DC3" w:rsidP="00283EDF">
      <w:pPr>
        <w:pStyle w:val="Heading6"/>
      </w:pPr>
      <w:r w:rsidRPr="00D10BF0">
        <w:t>nepredložil po písomnej žiadosti doklady nahradené jednotným európskym dokumentom v určenej lehote,</w:t>
      </w:r>
    </w:p>
    <w:p w14:paraId="4848E0CB" w14:textId="77777777" w:rsidR="00E13DC3" w:rsidRPr="00D10BF0" w:rsidRDefault="00E13DC3" w:rsidP="00283EDF">
      <w:pPr>
        <w:pStyle w:val="Heading6"/>
      </w:pPr>
      <w:r w:rsidRPr="00D10BF0">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D10BF0" w:rsidRDefault="00E13DC3" w:rsidP="00283EDF">
      <w:pPr>
        <w:pStyle w:val="Heading6"/>
      </w:pPr>
      <w:bookmarkStart w:id="310" w:name="_Hlk534278066"/>
      <w:r w:rsidRPr="00D10BF0">
        <w:t xml:space="preserve">nenahradil subdodávateľa, ktorý nespĺňa požiadavky určené </w:t>
      </w:r>
      <w:r w:rsidR="008E76BB" w:rsidRPr="00D10BF0">
        <w:t xml:space="preserve">Verejným </w:t>
      </w:r>
      <w:r w:rsidRPr="00D10BF0">
        <w:t>obstarávateľom novým subdodávateľom, ktorý spĺňa určené požiadavky, v lehote podľa § 41 ods. 2 ZVO,</w:t>
      </w:r>
    </w:p>
    <w:p w14:paraId="17B39A82" w14:textId="7BAAE552" w:rsidR="00E13DC3" w:rsidRPr="00D10BF0" w:rsidRDefault="00E13DC3" w:rsidP="00283EDF">
      <w:pPr>
        <w:pStyle w:val="Heading6"/>
      </w:pPr>
      <w:r w:rsidRPr="00D10BF0">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10"/>
    </w:p>
    <w:p w14:paraId="603B2858" w14:textId="77777777" w:rsidR="00E13DC3" w:rsidRPr="00D10BF0" w:rsidRDefault="00E13DC3" w:rsidP="007A0D2C">
      <w:pPr>
        <w:pStyle w:val="Heading4"/>
      </w:pPr>
      <w:bookmarkStart w:id="311" w:name="_Ref4423212"/>
      <w:r w:rsidRPr="00D10BF0">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11"/>
    </w:p>
    <w:p w14:paraId="58879DDF" w14:textId="67FEDBA8" w:rsidR="00E13DC3" w:rsidRPr="00D10BF0" w:rsidRDefault="00E13DC3" w:rsidP="007A0D2C">
      <w:pPr>
        <w:pStyle w:val="Heading4"/>
      </w:pPr>
      <w:r w:rsidRPr="00D10BF0">
        <w:t xml:space="preserve">Uchádzač, ktorý nespĺňa podmienky účasti osobného postavenia podľa § 32 ods. 1 písm. a), g) a h) ZVO alebo sa na neho vzťahuje dôvod na vylúčenie podľa bodu odseku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_Ref4423194 \r \h </w:instrText>
      </w:r>
      <w:r w:rsidR="008501A8" w:rsidRPr="00D10BF0">
        <w:instrText xml:space="preserve"> \* MERGEFORMAT </w:instrText>
      </w:r>
      <w:r w:rsidR="004B1708" w:rsidRPr="00D10BF0">
        <w:fldChar w:fldCharType="separate"/>
      </w:r>
      <w:r w:rsidR="00171596">
        <w:t>c)</w:t>
      </w:r>
      <w:r w:rsidR="004B1708" w:rsidRPr="00D10BF0">
        <w:fldChar w:fldCharType="end"/>
      </w:r>
      <w:r w:rsidR="004B1708" w:rsidRPr="00D10BF0">
        <w:t xml:space="preserve"> </w:t>
      </w:r>
      <w:r w:rsidRPr="00D10BF0">
        <w:t xml:space="preserve">až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_Ref4423204 \r \h </w:instrText>
      </w:r>
      <w:r w:rsidR="008501A8" w:rsidRPr="00D10BF0">
        <w:instrText xml:space="preserve"> \* MERGEFORMAT </w:instrText>
      </w:r>
      <w:r w:rsidR="004B1708" w:rsidRPr="00D10BF0">
        <w:fldChar w:fldCharType="separate"/>
      </w:r>
      <w:r w:rsidR="00171596">
        <w:t>g)</w:t>
      </w:r>
      <w:r w:rsidR="004B1708" w:rsidRPr="00D10BF0">
        <w:fldChar w:fldCharType="end"/>
      </w:r>
      <w:r w:rsidR="004B1708" w:rsidRPr="00D10BF0">
        <w:t xml:space="preserve"> </w:t>
      </w:r>
      <w:r w:rsidRPr="00D10BF0">
        <w:t xml:space="preserve">vyššie a bodu </w:t>
      </w:r>
      <w:r w:rsidR="004B1708" w:rsidRPr="00D10BF0">
        <w:fldChar w:fldCharType="begin"/>
      </w:r>
      <w:r w:rsidR="004B1708" w:rsidRPr="00D10BF0">
        <w:instrText xml:space="preserve"> REF _Ref4423212 \r \h </w:instrText>
      </w:r>
      <w:r w:rsidR="008501A8" w:rsidRPr="00D10BF0">
        <w:instrText xml:space="preserve"> \* MERGEFORMAT </w:instrText>
      </w:r>
      <w:r w:rsidR="004B1708" w:rsidRPr="00D10BF0">
        <w:fldChar w:fldCharType="separate"/>
      </w:r>
      <w:r w:rsidR="00171596">
        <w:t>24.8</w:t>
      </w:r>
      <w:r w:rsidR="004B1708" w:rsidRPr="00D10BF0">
        <w:fldChar w:fldCharType="end"/>
      </w:r>
      <w:r w:rsidRPr="00D10BF0">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D10BF0" w:rsidRDefault="00E13DC3" w:rsidP="007A0D2C">
      <w:pPr>
        <w:pStyle w:val="Heading4"/>
      </w:pPr>
      <w:r w:rsidRPr="00D10BF0">
        <w:t>Uchádzač bude písomne upovedomený o jeho vylúčení z Verejnej súťaže s uvedením dôvodu a lehoty, v ktorej môže byť doručená námietka podľa § 170 ods. 3 písm. d) ZVO.</w:t>
      </w:r>
    </w:p>
    <w:p w14:paraId="1DA573CD" w14:textId="062E1368" w:rsidR="00E13DC3" w:rsidRPr="00D10BF0" w:rsidRDefault="00E13DC3" w:rsidP="007A0D2C">
      <w:pPr>
        <w:pStyle w:val="Heading4"/>
      </w:pPr>
      <w:r w:rsidRPr="00D10BF0">
        <w:t xml:space="preserve">Komisia ďalej vyhodnocuje ponuky z hľadiska splnenia požiadaviek </w:t>
      </w:r>
      <w:r w:rsidR="008E76BB" w:rsidRPr="00D10BF0">
        <w:t xml:space="preserve">Verejného </w:t>
      </w:r>
      <w:r w:rsidRPr="00D10BF0">
        <w:t>obstarávateľa na predmet zákazky.</w:t>
      </w:r>
      <w:r w:rsidR="00D744E0" w:rsidRPr="00D10BF0">
        <w:t xml:space="preserve"> K</w:t>
      </w:r>
      <w:r w:rsidRPr="00D10BF0">
        <w:t xml:space="preserve">omisia </w:t>
      </w:r>
      <w:r w:rsidR="00D744E0" w:rsidRPr="00D10BF0">
        <w:t xml:space="preserve">tiež </w:t>
      </w:r>
      <w:r w:rsidRPr="00D10BF0">
        <w:t xml:space="preserve">posúdi zloženie zábezpeky. </w:t>
      </w:r>
    </w:p>
    <w:p w14:paraId="6F583D49" w14:textId="6BE5C68C" w:rsidR="00E13DC3" w:rsidRPr="00D10BF0" w:rsidRDefault="00E13DC3" w:rsidP="007A0D2C">
      <w:pPr>
        <w:pStyle w:val="Heading4"/>
      </w:pPr>
      <w:bookmarkStart w:id="312" w:name="_Ref510515275"/>
      <w:r w:rsidRPr="00D10BF0">
        <w:t xml:space="preserve">Ak komisia identifikuje nezrovnalosti alebo nejasnosti v informáciách alebo dôkazoch, ktoré uchádzač poskytol, písomne požiada o vysvetlenie ponuky a ak je to potrebné aj o predloženie </w:t>
      </w:r>
      <w:r w:rsidRPr="00D10BF0">
        <w:lastRenderedPageBreak/>
        <w:t>dôkazov. Vysvetlením ponuky nemôže dôjsť k jej zmene. Za zmenu ponuky sa nepovažuje odstránenie zrejmých chýb v písaní a počítaní. Ustanovenia bodu</w:t>
      </w:r>
      <w:r w:rsidR="00B16F1B" w:rsidRPr="00D10BF0">
        <w:t xml:space="preserve"> </w:t>
      </w:r>
      <w:r w:rsidR="00B16F1B" w:rsidRPr="00D10BF0">
        <w:fldChar w:fldCharType="begin"/>
      </w:r>
      <w:r w:rsidR="00B16F1B" w:rsidRPr="00D10BF0">
        <w:instrText xml:space="preserve"> REF _Ref7514301 \n \h </w:instrText>
      </w:r>
      <w:r w:rsidR="00B16F1B" w:rsidRPr="00D10BF0">
        <w:fldChar w:fldCharType="separate"/>
      </w:r>
      <w:r w:rsidR="00171596">
        <w:t>24.18</w:t>
      </w:r>
      <w:r w:rsidR="00B16F1B" w:rsidRPr="00D10BF0">
        <w:fldChar w:fldCharType="end"/>
      </w:r>
      <w:r w:rsidRPr="00D10BF0">
        <w:t xml:space="preserve"> a </w:t>
      </w:r>
      <w:r w:rsidR="004B1708" w:rsidRPr="00D10BF0">
        <w:fldChar w:fldCharType="begin"/>
      </w:r>
      <w:r w:rsidR="004B1708" w:rsidRPr="00D10BF0">
        <w:instrText xml:space="preserve"> REF _Ref4423236 \r \h </w:instrText>
      </w:r>
      <w:r w:rsidR="008501A8" w:rsidRPr="00D10BF0">
        <w:instrText xml:space="preserve"> \* MERGEFORMAT </w:instrText>
      </w:r>
      <w:r w:rsidR="004B1708" w:rsidRPr="00D10BF0">
        <w:fldChar w:fldCharType="separate"/>
      </w:r>
      <w:r w:rsidR="00171596">
        <w:t>24.19</w:t>
      </w:r>
      <w:r w:rsidR="004B1708" w:rsidRPr="00D10BF0">
        <w:fldChar w:fldCharType="end"/>
      </w:r>
      <w:r w:rsidR="004B1708" w:rsidRPr="00D10BF0">
        <w:t xml:space="preserve"> </w:t>
      </w:r>
      <w:r w:rsidRPr="00D10BF0">
        <w:t>nižšie sa aplikujú primerane aj na hodnotenie splnenia požiadaviek verejného obstarávateľa na predmet zákazky.</w:t>
      </w:r>
      <w:bookmarkEnd w:id="312"/>
    </w:p>
    <w:p w14:paraId="2734141B" w14:textId="51049036" w:rsidR="00E13DC3" w:rsidRPr="00D10BF0" w:rsidRDefault="00E13DC3" w:rsidP="007A0D2C">
      <w:pPr>
        <w:pStyle w:val="Heading4"/>
      </w:pPr>
      <w:r w:rsidRPr="00D10BF0">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rsidRPr="00D10BF0">
        <w:t>V</w:t>
      </w:r>
      <w:r w:rsidRPr="00D10BF0">
        <w:t>erejnej súťaže vylúčené v súlade s § 53 ods. 5 Zákona.</w:t>
      </w:r>
    </w:p>
    <w:p w14:paraId="13F40995" w14:textId="371D5803" w:rsidR="00E13DC3" w:rsidRPr="00D10BF0" w:rsidRDefault="00E13DC3" w:rsidP="007A0D2C">
      <w:pPr>
        <w:pStyle w:val="Heading4"/>
      </w:pPr>
      <w:r w:rsidRPr="00D10BF0">
        <w:t xml:space="preserve">Po vyhodnotení ponúk z hľadiska splnenia požiadaviek </w:t>
      </w:r>
      <w:r w:rsidR="008E76BB" w:rsidRPr="00D10BF0">
        <w:t xml:space="preserve">Verejného </w:t>
      </w:r>
      <w:r w:rsidRPr="00D10BF0">
        <w:t>obstarávateľa na predmet zákazky, komisia vyhodnocuje ponuky, ktoré neboli vylúčené, v časti návrhu na plnenie kritérií.</w:t>
      </w:r>
    </w:p>
    <w:p w14:paraId="14204E55" w14:textId="77777777" w:rsidR="00E13DC3" w:rsidRPr="00D10BF0" w:rsidRDefault="00E13DC3" w:rsidP="007A0D2C">
      <w:pPr>
        <w:pStyle w:val="Heading4"/>
      </w:pPr>
      <w:r w:rsidRPr="00D10BF0">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D10BF0" w:rsidRDefault="00E13DC3" w:rsidP="007A0D2C">
      <w:pPr>
        <w:pStyle w:val="Heading4"/>
      </w:pPr>
      <w:r w:rsidRPr="00D10BF0">
        <w:t xml:space="preserve">Ak boli predložené najmenej tri ponuky od uchádzačov, ktorí spĺňajú podmienky účasti, ktoré spĺňajú požiadavky </w:t>
      </w:r>
      <w:r w:rsidR="008E76BB" w:rsidRPr="00D10BF0">
        <w:t xml:space="preserve">Verejného </w:t>
      </w:r>
      <w:r w:rsidRPr="00D10BF0">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D10BF0" w:rsidRDefault="00E13DC3" w:rsidP="007A0D2C">
      <w:pPr>
        <w:pStyle w:val="Heading4"/>
      </w:pPr>
      <w:r w:rsidRPr="00D10BF0">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D10BF0" w:rsidRDefault="00E13DC3" w:rsidP="007A0D2C">
      <w:pPr>
        <w:pStyle w:val="Heading4"/>
      </w:pPr>
      <w:bookmarkStart w:id="313" w:name="_Ref4423229"/>
      <w:r w:rsidRPr="00D10BF0">
        <w:t xml:space="preserve">V prípade matematických chýb bude umožnené uchádzačovi vysvetliť ponuku v </w:t>
      </w:r>
      <w:bookmarkStart w:id="314" w:name="_Hlk7688073"/>
      <w:r w:rsidR="003B6A8F" w:rsidRPr="00D10BF0">
        <w:t>súlade s ustanovením § 53 ods. 1 ZVO a Výkladovým stanoviskom Úradu pre verejné obstarávanie č. 5/2016 zo dňa 15.04.2016</w:t>
      </w:r>
      <w:bookmarkStart w:id="315" w:name="_Ref7514301"/>
      <w:bookmarkEnd w:id="313"/>
      <w:bookmarkEnd w:id="314"/>
      <w:r w:rsidRPr="00D10BF0">
        <w:t>.</w:t>
      </w:r>
      <w:bookmarkEnd w:id="315"/>
    </w:p>
    <w:p w14:paraId="6E395F41" w14:textId="003756DE" w:rsidR="00E13DC3" w:rsidRPr="00D10BF0" w:rsidRDefault="00E13DC3" w:rsidP="007A0D2C">
      <w:pPr>
        <w:pStyle w:val="Heading4"/>
      </w:pPr>
      <w:bookmarkStart w:id="316" w:name="_Ref510516288"/>
      <w:bookmarkStart w:id="317" w:name="_Ref4423236"/>
      <w:r w:rsidRPr="00D10BF0">
        <w:t>Z procesu vyhodnocovania bude vylúčená ponuka uchádzača</w:t>
      </w:r>
      <w:r w:rsidR="008E76BB" w:rsidRPr="00D10BF0">
        <w:t>,</w:t>
      </w:r>
      <w:r w:rsidRPr="00D10BF0">
        <w:t xml:space="preserve"> ak bude naplnená niektorá z podmienok uvedených v ustanovení § 53 ods. 5 ZVO</w:t>
      </w:r>
      <w:bookmarkEnd w:id="316"/>
      <w:r w:rsidRPr="00D10BF0">
        <w:t>.</w:t>
      </w:r>
      <w:bookmarkEnd w:id="317"/>
    </w:p>
    <w:p w14:paraId="2A08234C" w14:textId="7D35D3D3" w:rsidR="00E13DC3" w:rsidRPr="00D10BF0" w:rsidRDefault="00E13DC3" w:rsidP="007A0D2C">
      <w:pPr>
        <w:pStyle w:val="Heading4"/>
      </w:pPr>
      <w:r w:rsidRPr="00D10BF0">
        <w:t>Uchádzač bude písomne upovedomený o vylúčení jeho ponuky z </w:t>
      </w:r>
      <w:r w:rsidR="008E76BB" w:rsidRPr="00D10BF0">
        <w:t xml:space="preserve">Verejnej </w:t>
      </w:r>
      <w:r w:rsidRPr="00D10BF0">
        <w:t>súťaže s uvedením dôvodu a lehoty, v ktorej môžu byť doručené námietky podľa § 170 ods. 3 písm. d) ZVO.</w:t>
      </w:r>
    </w:p>
    <w:p w14:paraId="153ED6A1" w14:textId="4C8BE462" w:rsidR="00E13DC3" w:rsidRPr="00D10BF0" w:rsidRDefault="00E13DC3" w:rsidP="007A0D2C">
      <w:pPr>
        <w:pStyle w:val="Heading4"/>
      </w:pPr>
      <w:r w:rsidRPr="00D10BF0">
        <w:t>Ceny uvedené v </w:t>
      </w:r>
      <w:r w:rsidRPr="002B0175">
        <w:t xml:space="preserve">ponukách uchádzačov sa budú vyhodnocovať v mene euro (EUR). Hodnotené budú ceny </w:t>
      </w:r>
      <w:r w:rsidR="00081A3E" w:rsidRPr="002B0175">
        <w:t>vrátane</w:t>
      </w:r>
      <w:r w:rsidRPr="002B0175">
        <w:t xml:space="preserve"> DPH.</w:t>
      </w:r>
    </w:p>
    <w:p w14:paraId="26BCA4EC" w14:textId="1407DEE7" w:rsidR="00E13DC3" w:rsidRPr="00D10BF0" w:rsidRDefault="00E13DC3" w:rsidP="007A0D2C">
      <w:pPr>
        <w:pStyle w:val="Heading4"/>
      </w:pPr>
      <w:bookmarkStart w:id="318" w:name="_Hlk534373034"/>
      <w:bookmarkEnd w:id="304"/>
      <w:r w:rsidRPr="00D10BF0">
        <w:t>Na stanovenie poradia ponúk bude použitá elektronická aukcia v súlade s ustanoveniami § 54 ZVO a podmienkami uvedenými v Časti F. Podmienky elektronickej aukcie týchto súťažných podkladov</w:t>
      </w:r>
      <w:bookmarkEnd w:id="318"/>
      <w:r w:rsidRPr="00D10BF0">
        <w:t>.</w:t>
      </w:r>
    </w:p>
    <w:p w14:paraId="68E1E002" w14:textId="45563DF7" w:rsidR="00EF2D37" w:rsidRPr="00D10BF0" w:rsidRDefault="00EF2D37" w:rsidP="00DB3EC1">
      <w:pPr>
        <w:pStyle w:val="Heading3"/>
      </w:pPr>
      <w:bookmarkStart w:id="319" w:name="_Toc534377217"/>
      <w:bookmarkStart w:id="320" w:name="_Toc534377218"/>
      <w:bookmarkStart w:id="321" w:name="_Toc534377219"/>
      <w:bookmarkStart w:id="322" w:name="_Toc534377220"/>
      <w:bookmarkStart w:id="323" w:name="_Toc534377221"/>
      <w:bookmarkStart w:id="324" w:name="_Toc534377222"/>
      <w:bookmarkStart w:id="325" w:name="_Toc534377223"/>
      <w:bookmarkStart w:id="326" w:name="_Toc534377224"/>
      <w:bookmarkStart w:id="327" w:name="_Toc534377225"/>
      <w:bookmarkStart w:id="328" w:name="_Toc534377226"/>
      <w:bookmarkStart w:id="329" w:name="_Toc534377227"/>
      <w:bookmarkStart w:id="330" w:name="_Toc534377228"/>
      <w:bookmarkStart w:id="331" w:name="_Toc534377229"/>
      <w:bookmarkStart w:id="332" w:name="_Toc534377230"/>
      <w:bookmarkStart w:id="333" w:name="_Toc534377231"/>
      <w:bookmarkStart w:id="334" w:name="_Toc534377232"/>
      <w:bookmarkStart w:id="335" w:name="_Toc534377233"/>
      <w:bookmarkStart w:id="336" w:name="_Toc534377234"/>
      <w:bookmarkStart w:id="337" w:name="_Toc534377235"/>
      <w:bookmarkStart w:id="338" w:name="_Toc534377236"/>
      <w:bookmarkStart w:id="339" w:name="_Toc534377237"/>
      <w:bookmarkStart w:id="340" w:name="_Toc534377238"/>
      <w:bookmarkStart w:id="341" w:name="_Toc534377239"/>
      <w:bookmarkStart w:id="342" w:name="_Toc534377240"/>
      <w:bookmarkStart w:id="343" w:name="_Toc534377241"/>
      <w:bookmarkStart w:id="344" w:name="_Toc534377242"/>
      <w:bookmarkStart w:id="345" w:name="_Toc534377243"/>
      <w:bookmarkStart w:id="346" w:name="_Toc444084961"/>
      <w:bookmarkStart w:id="347" w:name="_Toc4416632"/>
      <w:bookmarkStart w:id="348" w:name="_Toc4416926"/>
      <w:bookmarkStart w:id="349" w:name="_Toc4416975"/>
      <w:bookmarkStart w:id="350" w:name="_Toc34734237"/>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D10BF0">
        <w:t xml:space="preserve">Dôvernosť procesu </w:t>
      </w:r>
      <w:r w:rsidR="0035086C" w:rsidRPr="00D10BF0">
        <w:t>Verejn</w:t>
      </w:r>
      <w:r w:rsidRPr="00D10BF0">
        <w:t>ého obstarávania</w:t>
      </w:r>
      <w:bookmarkEnd w:id="346"/>
      <w:bookmarkEnd w:id="347"/>
      <w:bookmarkEnd w:id="348"/>
      <w:bookmarkEnd w:id="349"/>
      <w:bookmarkEnd w:id="350"/>
    </w:p>
    <w:p w14:paraId="3C5B8E49" w14:textId="1DBB4AC9" w:rsidR="00EF2D37" w:rsidRPr="00D10BF0" w:rsidRDefault="00EF2D37" w:rsidP="007A0D2C">
      <w:pPr>
        <w:pStyle w:val="Heading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CF38594" w:rsidR="00EF2D37" w:rsidRPr="00D10BF0" w:rsidRDefault="00EF2D37" w:rsidP="007A0D2C">
      <w:pPr>
        <w:pStyle w:val="Heading4"/>
      </w:pPr>
      <w:bookmarkStart w:id="351" w:name="_Ref4422446"/>
      <w:r w:rsidRPr="00D10BF0">
        <w:t>Obchodné tajomstvo a informácie, ktoré uchádzač v ponuke označí za dôverné, nebudú zverejnené alebo inak použité bez predchádzajúceho súhlasu uchádzača, pokiaľ:</w:t>
      </w:r>
      <w:bookmarkEnd w:id="351"/>
    </w:p>
    <w:p w14:paraId="658DDC75" w14:textId="77777777" w:rsidR="00EF2D37" w:rsidRPr="00D10BF0" w:rsidRDefault="00EF2D37" w:rsidP="00283EDF">
      <w:pPr>
        <w:pStyle w:val="Heading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283EDF">
      <w:pPr>
        <w:pStyle w:val="Heading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14F8423C" w:rsidR="00EF2D37" w:rsidRPr="00D10BF0" w:rsidRDefault="00EF2D37" w:rsidP="007A0D2C">
      <w:pPr>
        <w:pStyle w:val="Heading4"/>
      </w:pPr>
      <w:r w:rsidRPr="00D10BF0">
        <w:t xml:space="preserve">V opačnom prípade </w:t>
      </w:r>
      <w:r w:rsidR="0035086C" w:rsidRPr="00D10BF0">
        <w:t>Verejn</w:t>
      </w:r>
      <w:r w:rsidRPr="00D10BF0">
        <w:t xml:space="preserve">ý obstarávateľ zverejní v profile </w:t>
      </w:r>
      <w:r w:rsidR="0035086C" w:rsidRPr="00D10BF0">
        <w:t>Verejn</w:t>
      </w:r>
      <w:r w:rsidR="005E5699" w:rsidRPr="00D10BF0">
        <w:t>ého obstarávateľa na webovej stránke Úradu pre verejné obstarávanie (ďalej len „</w:t>
      </w:r>
      <w:bookmarkStart w:id="352" w:name="_Hlk519074098"/>
      <w:r w:rsidR="00D057C3" w:rsidRPr="00D10BF0">
        <w:t>Profil</w:t>
      </w:r>
      <w:bookmarkEnd w:id="352"/>
      <w:r w:rsidR="005E5699" w:rsidRPr="00D10BF0">
        <w:t xml:space="preserve">“) </w:t>
      </w:r>
      <w:r w:rsidRPr="00D10BF0">
        <w:t xml:space="preserve">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171596">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w:t>
      </w:r>
      <w:r w:rsidRPr="00D10BF0">
        <w:lastRenderedPageBreak/>
        <w:t xml:space="preserve">vyjadruje svoju jednoznačnú vôľu byť viazaný týmto ustanovením.  </w:t>
      </w:r>
    </w:p>
    <w:p w14:paraId="68C74C50" w14:textId="77777777" w:rsidR="00EF2D37" w:rsidRPr="00D10BF0" w:rsidRDefault="00EF2D37" w:rsidP="007A0D2C">
      <w:pPr>
        <w:pStyle w:val="Heading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D10BF0" w:rsidRDefault="003F6DF0" w:rsidP="007A0D2C">
      <w:pPr>
        <w:pStyle w:val="Heading4"/>
      </w:pPr>
      <w:r w:rsidRPr="00D10BF0">
        <w:t xml:space="preserve">Po podpise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5D61592B" w:rsidR="00253181" w:rsidRPr="00D10BF0" w:rsidRDefault="00253181" w:rsidP="00370DE5">
      <w:pPr>
        <w:pStyle w:val="Heading2"/>
        <w:rPr>
          <w:rFonts w:cs="Arial"/>
        </w:rPr>
      </w:pPr>
      <w:bookmarkStart w:id="353" w:name="_Toc444084963"/>
      <w:bookmarkStart w:id="354" w:name="_Toc444084964"/>
      <w:bookmarkStart w:id="355" w:name="_Toc444084965"/>
      <w:bookmarkStart w:id="356" w:name="_Toc444084969"/>
      <w:bookmarkStart w:id="357" w:name="_Toc4416501"/>
      <w:bookmarkStart w:id="358" w:name="_Toc4416633"/>
      <w:bookmarkStart w:id="359" w:name="_Toc4416927"/>
      <w:bookmarkStart w:id="360" w:name="_Toc4416976"/>
      <w:bookmarkStart w:id="361" w:name="_Toc34734238"/>
      <w:bookmarkEnd w:id="353"/>
      <w:bookmarkEnd w:id="354"/>
      <w:bookmarkEnd w:id="355"/>
      <w:r w:rsidRPr="00D10BF0">
        <w:t>Prijatie ponuky a</w:t>
      </w:r>
      <w:r w:rsidRPr="00D10BF0">
        <w:rPr>
          <w:rFonts w:cs="Calibri"/>
        </w:rPr>
        <w:t> </w:t>
      </w:r>
      <w:r w:rsidRPr="00D10BF0">
        <w:t xml:space="preserve">uzavretie </w:t>
      </w:r>
      <w:r w:rsidR="00876192" w:rsidRPr="00D10BF0">
        <w:t>Zmluv</w:t>
      </w:r>
      <w:r w:rsidRPr="00D10BF0">
        <w:t>y</w:t>
      </w:r>
      <w:bookmarkEnd w:id="356"/>
      <w:bookmarkEnd w:id="357"/>
      <w:bookmarkEnd w:id="358"/>
      <w:bookmarkEnd w:id="359"/>
      <w:bookmarkEnd w:id="360"/>
      <w:bookmarkEnd w:id="361"/>
    </w:p>
    <w:p w14:paraId="2E70C48D" w14:textId="2B4C53A1" w:rsidR="00253181" w:rsidRPr="00D10BF0" w:rsidRDefault="00253181" w:rsidP="00DB3EC1">
      <w:pPr>
        <w:pStyle w:val="Heading3"/>
      </w:pPr>
      <w:bookmarkStart w:id="362" w:name="_Toc444084970"/>
      <w:bookmarkStart w:id="363" w:name="_Toc4416634"/>
      <w:bookmarkStart w:id="364" w:name="_Toc4416928"/>
      <w:bookmarkStart w:id="365" w:name="_Toc4416977"/>
      <w:bookmarkStart w:id="366" w:name="_Toc34734239"/>
      <w:r w:rsidRPr="00D10BF0">
        <w:t>Vyhodnotenie splnenia podmienok účasti úspešného uchádzača a informácia o výsledku hodnotenia ponúk</w:t>
      </w:r>
      <w:bookmarkEnd w:id="362"/>
      <w:bookmarkEnd w:id="363"/>
      <w:bookmarkEnd w:id="364"/>
      <w:bookmarkEnd w:id="365"/>
      <w:bookmarkEnd w:id="366"/>
    </w:p>
    <w:p w14:paraId="451C64C7" w14:textId="401DCFA5" w:rsidR="008F6793" w:rsidRPr="00D10BF0" w:rsidRDefault="008F6793" w:rsidP="007A0D2C">
      <w:pPr>
        <w:pStyle w:val="Heading4"/>
      </w:pPr>
      <w:bookmarkStart w:id="367" w:name="_Ref4423292"/>
      <w:r w:rsidRPr="00D10BF0">
        <w:t xml:space="preserve">Ak nedošlo k predloženiu dokladov preukazujúcich splnenie podmienok účasti skôr, </w:t>
      </w:r>
      <w:r w:rsidR="0035086C" w:rsidRPr="00D10BF0">
        <w:t>Verejn</w:t>
      </w:r>
      <w:r w:rsidRPr="00D10BF0">
        <w:t>ý obstarávateľ si vyhradzuje právo v súlade s § 55 ods. 1 ZVO po vyhodnotení ponúk vyhodnotiť splnenie podmienok účasti uchádzačom, ktorý sa umiestnil na prvom mieste v poradí.</w:t>
      </w:r>
      <w:bookmarkEnd w:id="367"/>
    </w:p>
    <w:p w14:paraId="6D52F3C4" w14:textId="5B4F5830" w:rsidR="008F6793" w:rsidRPr="00D10BF0" w:rsidRDefault="008F6793" w:rsidP="007A0D2C">
      <w:pPr>
        <w:pStyle w:val="Heading4"/>
      </w:pPr>
      <w:r w:rsidRPr="00D10BF0">
        <w:t>Ak dôjde k vylúčeniu uchádzača</w:t>
      </w:r>
      <w:r w:rsidR="00080694" w:rsidRPr="00D10BF0">
        <w:t>, ktorý sa umiestnil na prvom mieste v poradí</w:t>
      </w:r>
      <w:r w:rsidRPr="00D10BF0">
        <w:t xml:space="preserve">, </w:t>
      </w:r>
      <w:r w:rsidR="0035086C" w:rsidRPr="00D10BF0">
        <w:t>Verejn</w:t>
      </w:r>
      <w:r w:rsidR="00F70E2D" w:rsidRPr="00D10BF0">
        <w:t xml:space="preserve">ý obstarávateľ si vyhradzuje právo zopakovať elektronickú aukciu postupom podľa časti </w:t>
      </w:r>
      <w:r w:rsidR="00753C83" w:rsidRPr="00D10BF0">
        <w:t>F</w:t>
      </w:r>
      <w:r w:rsidR="00F70E2D" w:rsidRPr="00D10BF0">
        <w:t xml:space="preserve">. </w:t>
      </w:r>
      <w:r w:rsidR="00A97A24" w:rsidRPr="00D10BF0">
        <w:t>Podmienky elektronickej aukcie</w:t>
      </w:r>
      <w:r w:rsidR="00F70E2D" w:rsidRPr="00D10BF0">
        <w:t xml:space="preserve"> týchto súťažných podkladov. </w:t>
      </w:r>
      <w:r w:rsidR="007624FB" w:rsidRPr="00D10BF0">
        <w:t xml:space="preserve">Po zopakovaní elektronickej aukcie sa opäť následne </w:t>
      </w:r>
      <w:r w:rsidRPr="00D10BF0">
        <w:t>vyhodnotí splnenie podmienok účasti uchádzača</w:t>
      </w:r>
      <w:r w:rsidR="007624FB" w:rsidRPr="00D10BF0">
        <w:t>, ktorý sa umiestni na prvom mieste</w:t>
      </w:r>
      <w:r w:rsidRPr="00D10BF0">
        <w:t xml:space="preserve"> v poradí tak, aby uchádzač umiestnený na prvom mieste v novo zostavenom poradí spĺňal podmienky účasti. </w:t>
      </w:r>
      <w:r w:rsidR="0035086C" w:rsidRPr="00D10BF0">
        <w:t>Verejn</w:t>
      </w:r>
      <w:r w:rsidRPr="00D10BF0">
        <w:t xml:space="preserve">ý obstarávateľ písomne požiada uchádzača o predloženie dokladov preukazujúcich splnenie podmienok účasti v lehote päť pracovných dní odo dňa doručenia žiadosti, ak </w:t>
      </w:r>
      <w:r w:rsidR="0035086C" w:rsidRPr="00D10BF0">
        <w:t>Verejn</w:t>
      </w:r>
      <w:r w:rsidRPr="00D10BF0">
        <w:t>ý obstarávateľ v žiadosti neurčí dlhšiu lehotu a vyhodnotí ich podľa § 40 ZVO.</w:t>
      </w:r>
    </w:p>
    <w:p w14:paraId="1D604406" w14:textId="27E18E3C" w:rsidR="00A54FDA" w:rsidRPr="00D10BF0" w:rsidRDefault="0035086C" w:rsidP="007A0D2C">
      <w:pPr>
        <w:pStyle w:val="Heading4"/>
      </w:pPr>
      <w:r w:rsidRPr="00D10BF0">
        <w:t>Verejn</w:t>
      </w:r>
      <w:r w:rsidR="00A671D7" w:rsidRPr="00D10BF0">
        <w:t xml:space="preserve">ý obstarávateľ po vyhodnotení ponúk, po skončení postupu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FB42BC" w:rsidRPr="00D10BF0">
        <w:t xml:space="preserve"> </w:t>
      </w:r>
      <w:r w:rsidR="00A671D7" w:rsidRPr="00D10BF0">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D10BF0">
        <w:t>Profile</w:t>
      </w:r>
      <w:r w:rsidR="00A671D7" w:rsidRPr="00D10BF0">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D10BF0" w:rsidDel="00E32F6A">
        <w:t xml:space="preserve"> </w:t>
      </w:r>
      <w:r w:rsidR="00A671D7" w:rsidRPr="00D10BF0">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D10BF0">
        <w:t>Verejn</w:t>
      </w:r>
      <w:r w:rsidR="00A671D7" w:rsidRPr="00D10BF0">
        <w:t>ý obstarávateľ.</w:t>
      </w:r>
      <w:bookmarkStart w:id="368" w:name="_Toc444084971"/>
    </w:p>
    <w:p w14:paraId="377D04E1" w14:textId="5D3C26DD" w:rsidR="00EF2D37" w:rsidRPr="00D10BF0" w:rsidRDefault="00EF2D37" w:rsidP="00DB3EC1">
      <w:pPr>
        <w:pStyle w:val="Heading3"/>
      </w:pPr>
      <w:bookmarkStart w:id="369" w:name="_Toc4416635"/>
      <w:bookmarkStart w:id="370" w:name="_Toc4416929"/>
      <w:bookmarkStart w:id="371" w:name="_Toc4416978"/>
      <w:bookmarkStart w:id="372" w:name="_Ref4422467"/>
      <w:bookmarkStart w:id="373" w:name="_Toc34734240"/>
      <w:r w:rsidRPr="00D10BF0">
        <w:t xml:space="preserve">Uzavretie </w:t>
      </w:r>
      <w:r w:rsidR="00876192" w:rsidRPr="00D10BF0">
        <w:t>Zmluv</w:t>
      </w:r>
      <w:r w:rsidRPr="00D10BF0">
        <w:t>y</w:t>
      </w:r>
      <w:bookmarkEnd w:id="368"/>
      <w:bookmarkEnd w:id="369"/>
      <w:bookmarkEnd w:id="370"/>
      <w:bookmarkEnd w:id="371"/>
      <w:bookmarkEnd w:id="372"/>
      <w:bookmarkEnd w:id="373"/>
    </w:p>
    <w:p w14:paraId="3B87E945" w14:textId="71F1383B" w:rsidR="00385E44" w:rsidRPr="00D10BF0" w:rsidRDefault="00385E44" w:rsidP="007A0D2C">
      <w:pPr>
        <w:pStyle w:val="Heading4"/>
      </w:pPr>
      <w:bookmarkStart w:id="374"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 ktorá nesmie byť kratšia ako</w:t>
      </w:r>
      <w:r w:rsidRPr="00D10BF0">
        <w:t xml:space="preserve"> 10 pracovných dní odo dňa uplynutia lehoty podľa § 56 ods. 2 až 7 ZVO, ak bol na jej uzavretie písomne vyzvaný.</w:t>
      </w:r>
      <w:bookmarkEnd w:id="374"/>
      <w:r w:rsidRPr="00D10BF0">
        <w:t xml:space="preserve"> </w:t>
      </w:r>
    </w:p>
    <w:p w14:paraId="680CC711" w14:textId="72B9F3C3" w:rsidR="00385E44" w:rsidRPr="00D10BF0" w:rsidRDefault="00385E44" w:rsidP="007A0D2C">
      <w:pPr>
        <w:pStyle w:val="Heading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171596">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7A0D2C">
      <w:pPr>
        <w:pStyle w:val="Heading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7A0D2C">
      <w:pPr>
        <w:pStyle w:val="Heading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49FA20D4" w:rsidR="00C02D1E" w:rsidRPr="00D10BF0" w:rsidRDefault="00C02D1E" w:rsidP="007A0D2C">
      <w:pPr>
        <w:pStyle w:val="Heading4"/>
      </w:pPr>
      <w:r w:rsidRPr="00D10BF0">
        <w:lastRenderedPageBreak/>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Aktualizované údaje o subdodávateľoch budú doplnené do Zmluvy ako súčasť ponuky uchádzača.</w:t>
      </w:r>
    </w:p>
    <w:p w14:paraId="06BCA0FD" w14:textId="382C8532" w:rsidR="00385E44" w:rsidRDefault="00385E44" w:rsidP="007A0D2C">
      <w:pPr>
        <w:pStyle w:val="Heading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05BB4D" w14:textId="09DD7D11" w:rsidR="00F9517C" w:rsidRPr="00730056" w:rsidRDefault="00F9517C" w:rsidP="007A0D2C">
      <w:pPr>
        <w:pStyle w:val="Heading4"/>
        <w:rPr>
          <w:shd w:val="clear" w:color="auto" w:fill="FFFFFF"/>
        </w:rPr>
      </w:pPr>
      <w:bookmarkStart w:id="375" w:name="_Ref34825894"/>
      <w:r w:rsidRPr="00730056">
        <w:rPr>
          <w:shd w:val="clear" w:color="auto" w:fill="FFFFFF"/>
        </w:rPr>
        <w:t>Verejný obstarávateľ vyžaduje, aby</w:t>
      </w:r>
      <w:bookmarkEnd w:id="375"/>
      <w:r w:rsidRPr="00730056">
        <w:rPr>
          <w:shd w:val="clear" w:color="auto" w:fill="FFFFFF"/>
        </w:rPr>
        <w:t xml:space="preserve"> </w:t>
      </w:r>
    </w:p>
    <w:p w14:paraId="7EEF313E" w14:textId="77777777" w:rsidR="00F9517C" w:rsidRPr="00730056" w:rsidRDefault="00F9517C" w:rsidP="00F9517C">
      <w:pPr>
        <w:pStyle w:val="Heading6"/>
        <w:rPr>
          <w:shd w:val="clear" w:color="auto" w:fill="FFFFFF"/>
        </w:rPr>
      </w:pPr>
      <w:r w:rsidRPr="00730056">
        <w:rPr>
          <w:shd w:val="clear" w:color="auto" w:fill="FFFFFF"/>
        </w:rPr>
        <w:t>uchádzač v ponuke uviedol podiel zákazky, ktorý má v úmysle zadať subdodávateľom, navrhovaných subdodávateľov a predmety subdodávok, a aby</w:t>
      </w:r>
    </w:p>
    <w:p w14:paraId="3941012C" w14:textId="77777777" w:rsidR="00F9517C" w:rsidRPr="00730056" w:rsidRDefault="00F9517C" w:rsidP="00F9517C">
      <w:pPr>
        <w:pStyle w:val="Heading6"/>
        <w:rPr>
          <w:shd w:val="clear" w:color="auto" w:fill="FFFFFF"/>
        </w:rPr>
      </w:pPr>
      <w:r w:rsidRPr="00730056">
        <w:rPr>
          <w:shd w:val="clear" w:color="auto" w:fill="FFFFFF"/>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6AEC9D4F" w14:textId="6D340CC7" w:rsidR="00F0716F" w:rsidRPr="00D10BF0" w:rsidRDefault="00EF2D37" w:rsidP="007A0D2C">
      <w:pPr>
        <w:pStyle w:val="Heading4"/>
      </w:pPr>
      <w:r w:rsidRPr="00D10BF0">
        <w:t>Ponuky uchádzačov, ani ich časti, sa nepoužijú bez súhlasu uchádzačov, ak právne predpisy alebo tieto súťažné podklady neustanovujú inak.</w:t>
      </w:r>
    </w:p>
    <w:p w14:paraId="46F807E0" w14:textId="48C3CDE2" w:rsidR="00CB6416" w:rsidRPr="00D10BF0" w:rsidRDefault="00912237" w:rsidP="007A0D2C">
      <w:pPr>
        <w:pStyle w:val="Heading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77777777"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t>Zoznam odborníkov (vzor)</w:t>
      </w:r>
    </w:p>
    <w:p w14:paraId="3655D6E3" w14:textId="77777777"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 osobných údajov (vzor)</w:t>
      </w:r>
    </w:p>
    <w:p w14:paraId="65B9D2BC" w14:textId="3D13E5CE" w:rsidR="000A6937" w:rsidRPr="00D10BF0"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Heading1"/>
      </w:pPr>
      <w:r w:rsidRPr="00D10BF0">
        <w:br w:type="page"/>
      </w:r>
      <w:bookmarkStart w:id="376" w:name="_Toc444084972"/>
      <w:r w:rsidR="00F0716F" w:rsidRPr="00D10BF0">
        <w:lastRenderedPageBreak/>
        <w:t xml:space="preserve"> </w:t>
      </w:r>
      <w:bookmarkStart w:id="377" w:name="_Toc4416502"/>
      <w:bookmarkStart w:id="378" w:name="_Toc4416636"/>
      <w:bookmarkStart w:id="379" w:name="_Toc4416930"/>
      <w:bookmarkStart w:id="380" w:name="_Toc4416979"/>
      <w:bookmarkStart w:id="381" w:name="_Toc34734241"/>
      <w:r w:rsidR="00F0716F" w:rsidRPr="00D10BF0">
        <w:t xml:space="preserve">Opis </w:t>
      </w:r>
      <w:r w:rsidR="007D674D" w:rsidRPr="00D10BF0">
        <w:t>Predmet</w:t>
      </w:r>
      <w:r w:rsidR="00F0716F" w:rsidRPr="00D10BF0">
        <w:t>u zákazky</w:t>
      </w:r>
      <w:bookmarkEnd w:id="376"/>
      <w:bookmarkEnd w:id="377"/>
      <w:bookmarkEnd w:id="378"/>
      <w:bookmarkEnd w:id="379"/>
      <w:bookmarkEnd w:id="380"/>
      <w:bookmarkEnd w:id="381"/>
    </w:p>
    <w:p w14:paraId="06433ED9" w14:textId="36924CC0" w:rsidR="00EE781F" w:rsidRPr="00D10BF0" w:rsidRDefault="00EE781F" w:rsidP="00DB3EC1">
      <w:pPr>
        <w:pStyle w:val="Heading3"/>
      </w:pPr>
      <w:bookmarkStart w:id="382" w:name="_Toc4416637"/>
      <w:bookmarkStart w:id="383" w:name="_Toc4416931"/>
      <w:bookmarkStart w:id="384" w:name="_Toc4416980"/>
      <w:bookmarkStart w:id="385" w:name="_Toc34734242"/>
      <w:bookmarkStart w:id="386" w:name="_Toc444084974"/>
      <w:r w:rsidRPr="00D10BF0">
        <w:t>Všeobecné informácie k opisu predmetu zákazky</w:t>
      </w:r>
      <w:bookmarkEnd w:id="382"/>
      <w:bookmarkEnd w:id="383"/>
      <w:bookmarkEnd w:id="384"/>
      <w:bookmarkEnd w:id="385"/>
    </w:p>
    <w:p w14:paraId="71F07060" w14:textId="0AFBA94F" w:rsidR="00D95B17" w:rsidRPr="00D10BF0" w:rsidRDefault="006169B9" w:rsidP="007A0D2C">
      <w:pPr>
        <w:pStyle w:val="Heading4"/>
      </w:pPr>
      <w:r w:rsidRPr="00D10BF0">
        <w:t xml:space="preserve">Súčasťou </w:t>
      </w:r>
      <w:r w:rsidR="00445433" w:rsidRPr="00D10BF0">
        <w:t>Opis</w:t>
      </w:r>
      <w:r w:rsidRPr="00D10BF0">
        <w:t>u</w:t>
      </w:r>
      <w:r w:rsidR="00445433" w:rsidRPr="00D10BF0">
        <w:t xml:space="preserve"> predmetu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48D610B4" w:rsidR="002B073B" w:rsidRPr="00D10BF0" w:rsidRDefault="002B073B" w:rsidP="002B073B">
      <w:pPr>
        <w:pStyle w:val="Heading3"/>
      </w:pPr>
      <w:bookmarkStart w:id="387" w:name="_Toc34734243"/>
      <w:bookmarkStart w:id="388" w:name="_Toc444084984"/>
      <w:bookmarkEnd w:id="386"/>
      <w:r>
        <w:t xml:space="preserve">Základný opis </w:t>
      </w:r>
      <w:r w:rsidR="006B3F21">
        <w:t xml:space="preserve">stavebných objektov tvoriacich </w:t>
      </w:r>
      <w:r>
        <w:t>predmet zákazky</w:t>
      </w:r>
      <w:bookmarkEnd w:id="387"/>
    </w:p>
    <w:p w14:paraId="6768F4AE" w14:textId="77777777" w:rsidR="002B073B" w:rsidRDefault="002B073B" w:rsidP="007A0D2C">
      <w:pPr>
        <w:pStyle w:val="Heading4"/>
        <w:numPr>
          <w:ilvl w:val="0"/>
          <w:numId w:val="0"/>
        </w:numPr>
        <w:ind w:left="709"/>
      </w:pPr>
      <w:r w:rsidRPr="002B073B">
        <w:t>ZÁKLADNÉ ÚDAJE CHARAKTERIZUJÚCE STAVBU</w:t>
      </w:r>
    </w:p>
    <w:p w14:paraId="7BFE3F16" w14:textId="103A0718" w:rsidR="002B073B" w:rsidRDefault="002B073B" w:rsidP="002B073B">
      <w:pPr>
        <w:pStyle w:val="Heading6"/>
      </w:pPr>
      <w:r>
        <w:t>Kanalizácia  a ČOV Kráľová pri Senci</w:t>
      </w:r>
      <w:r w:rsidR="00707F61">
        <w:t>;</w:t>
      </w:r>
    </w:p>
    <w:p w14:paraId="279D86A8" w14:textId="2DB4E821" w:rsidR="002B073B" w:rsidRDefault="002B073B" w:rsidP="002B073B">
      <w:pPr>
        <w:pStyle w:val="Heading6"/>
      </w:pPr>
      <w:r>
        <w:t>Kanalizácia Kostolná pri Dunaji</w:t>
      </w:r>
      <w:r w:rsidR="00707F61">
        <w:t>;</w:t>
      </w:r>
    </w:p>
    <w:p w14:paraId="2B6FC933" w14:textId="780D34F1" w:rsidR="002B073B" w:rsidRPr="002B073B" w:rsidRDefault="002B073B" w:rsidP="002B073B">
      <w:pPr>
        <w:pStyle w:val="Heading6"/>
      </w:pPr>
      <w:r>
        <w:t>Kanalizácia Hrubá Borša</w:t>
      </w:r>
      <w:r w:rsidR="00707F61">
        <w:t>.</w:t>
      </w:r>
    </w:p>
    <w:p w14:paraId="3B4E35E2" w14:textId="77777777" w:rsidR="00C0082D" w:rsidRPr="000D0276" w:rsidRDefault="00C0082D" w:rsidP="007A0D2C">
      <w:pPr>
        <w:pStyle w:val="Heading4"/>
        <w:numPr>
          <w:ilvl w:val="3"/>
          <w:numId w:val="20"/>
        </w:numPr>
      </w:pPr>
      <w:r w:rsidRPr="000D0276">
        <w:t xml:space="preserve">Kanalizácia Kráľová pri Senci </w:t>
      </w:r>
    </w:p>
    <w:p w14:paraId="4275EF3A"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Navrhovaná kanalizácia bude  odvádzať splaškové odpadové vody z obce prostredníctvom následných kanalizačných vedení a čerpacích staníc na čistenie na čistiareň odpadových vôd v obci.</w:t>
      </w:r>
    </w:p>
    <w:p w14:paraId="37A6ED01" w14:textId="4C5E4D9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Členenie stavby na stavebné objekty a prevádzkové súbory: </w:t>
      </w:r>
    </w:p>
    <w:p w14:paraId="1DA5FF46"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Stavebné objekty</w:t>
      </w:r>
    </w:p>
    <w:p w14:paraId="7B7C241F"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01 Kanalizačné potrubie</w:t>
      </w:r>
    </w:p>
    <w:p w14:paraId="6482A109" w14:textId="00F717DC"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kanalizácia gravitačná : PVC SN 8 DN 315 – dĺžky 10 </w:t>
      </w:r>
      <w:r w:rsidR="00FD4545">
        <w:rPr>
          <w:rFonts w:eastAsiaTheme="minorHAnsi"/>
        </w:rPr>
        <w:t>322</w:t>
      </w:r>
      <w:r w:rsidR="00FD4545" w:rsidRPr="00C0082D">
        <w:rPr>
          <w:rFonts w:eastAsiaTheme="minorHAnsi"/>
        </w:rPr>
        <w:t xml:space="preserve"> </w:t>
      </w:r>
      <w:r w:rsidRPr="00C0082D">
        <w:rPr>
          <w:rFonts w:eastAsiaTheme="minorHAnsi"/>
        </w:rPr>
        <w:t>m.</w:t>
      </w:r>
    </w:p>
    <w:p w14:paraId="0268C624" w14:textId="1B672DD5" w:rsidR="00C0082D" w:rsidRPr="00C0082D" w:rsidRDefault="00C0082D" w:rsidP="00C0082D">
      <w:pPr>
        <w:pStyle w:val="Heading6"/>
        <w:numPr>
          <w:ilvl w:val="0"/>
          <w:numId w:val="0"/>
        </w:numPr>
        <w:ind w:left="709"/>
        <w:rPr>
          <w:rFonts w:eastAsiaTheme="minorHAnsi"/>
        </w:rPr>
      </w:pPr>
      <w:r w:rsidRPr="00C0082D">
        <w:rPr>
          <w:rFonts w:eastAsiaTheme="minorHAnsi"/>
        </w:rPr>
        <w:t xml:space="preserve">kanalizačné odbočky : PVC SN8 DN 150 , </w:t>
      </w:r>
      <w:r w:rsidR="00FD4545">
        <w:rPr>
          <w:rFonts w:eastAsiaTheme="minorHAnsi"/>
        </w:rPr>
        <w:t>708</w:t>
      </w:r>
      <w:r w:rsidR="00FD4545" w:rsidRPr="00C0082D">
        <w:rPr>
          <w:rFonts w:eastAsiaTheme="minorHAnsi"/>
        </w:rPr>
        <w:t xml:space="preserve"> </w:t>
      </w:r>
      <w:r w:rsidRPr="00C0082D">
        <w:rPr>
          <w:rFonts w:eastAsiaTheme="minorHAnsi"/>
        </w:rPr>
        <w:t xml:space="preserve">ks s priemernou dĺžkou </w:t>
      </w:r>
      <w:r w:rsidR="00FD4545">
        <w:rPr>
          <w:rFonts w:eastAsiaTheme="minorHAnsi"/>
        </w:rPr>
        <w:t>6</w:t>
      </w:r>
      <w:r w:rsidRPr="00C0082D">
        <w:rPr>
          <w:rFonts w:eastAsiaTheme="minorHAnsi"/>
        </w:rPr>
        <w:t xml:space="preserve"> m</w:t>
      </w:r>
    </w:p>
    <w:p w14:paraId="19CD1AB8"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02 Čerpacie stanice - 10ks</w:t>
      </w:r>
    </w:p>
    <w:p w14:paraId="6C86BEC0"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Čerpacie stanice :  ČS1- ČS10</w:t>
      </w:r>
    </w:p>
    <w:p w14:paraId="1EBCF0B7"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SO 03 Výtlačné potrubia </w:t>
      </w:r>
    </w:p>
    <w:p w14:paraId="516B69A8"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tlakové potrubia : </w:t>
      </w:r>
      <w:proofErr w:type="spellStart"/>
      <w:r w:rsidRPr="00C0082D">
        <w:rPr>
          <w:rFonts w:eastAsiaTheme="minorHAnsi"/>
        </w:rPr>
        <w:t>HDPe</w:t>
      </w:r>
      <w:proofErr w:type="spellEnd"/>
      <w:r w:rsidRPr="00C0082D">
        <w:rPr>
          <w:rFonts w:eastAsiaTheme="minorHAnsi"/>
        </w:rPr>
        <w:t xml:space="preserve"> PN10 DN 200 – dĺžky 1 371 m </w:t>
      </w:r>
      <w:proofErr w:type="spellStart"/>
      <w:r w:rsidRPr="00C0082D">
        <w:rPr>
          <w:rFonts w:eastAsiaTheme="minorHAnsi"/>
        </w:rPr>
        <w:t>HDPe</w:t>
      </w:r>
      <w:proofErr w:type="spellEnd"/>
      <w:r w:rsidRPr="00C0082D">
        <w:rPr>
          <w:rFonts w:eastAsiaTheme="minorHAnsi"/>
        </w:rPr>
        <w:t xml:space="preserve"> PN10 DN 160 – dĺžky 751 m , </w:t>
      </w:r>
      <w:proofErr w:type="spellStart"/>
      <w:r w:rsidRPr="00C0082D">
        <w:rPr>
          <w:rFonts w:eastAsiaTheme="minorHAnsi"/>
        </w:rPr>
        <w:t>HDPe</w:t>
      </w:r>
      <w:proofErr w:type="spellEnd"/>
      <w:r w:rsidRPr="00C0082D">
        <w:rPr>
          <w:rFonts w:eastAsiaTheme="minorHAnsi"/>
        </w:rPr>
        <w:t xml:space="preserve"> PN10 DN 110 – dĺžky 449 m</w:t>
      </w:r>
    </w:p>
    <w:p w14:paraId="2E4115BC"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SO 04 NN prípojky k čerpacím staniciam </w:t>
      </w:r>
    </w:p>
    <w:p w14:paraId="18BCB849"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Prevádzkové súbory</w:t>
      </w:r>
    </w:p>
    <w:p w14:paraId="7F5B5C26"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PS.1 Strojnotechnologická časť čerpacích staníc</w:t>
      </w:r>
    </w:p>
    <w:p w14:paraId="5873F0A6" w14:textId="49A3AA3C" w:rsidR="002B073B" w:rsidRPr="002B073B" w:rsidRDefault="00C0082D" w:rsidP="00C0082D">
      <w:pPr>
        <w:pStyle w:val="Heading6"/>
        <w:numPr>
          <w:ilvl w:val="0"/>
          <w:numId w:val="0"/>
        </w:numPr>
        <w:ind w:left="709"/>
        <w:rPr>
          <w:rFonts w:eastAsiaTheme="minorHAnsi"/>
        </w:rPr>
      </w:pPr>
      <w:r w:rsidRPr="00C0082D">
        <w:rPr>
          <w:rFonts w:eastAsiaTheme="minorHAnsi"/>
        </w:rPr>
        <w:t xml:space="preserve">PS.2 </w:t>
      </w:r>
      <w:proofErr w:type="spellStart"/>
      <w:r w:rsidRPr="00C0082D">
        <w:rPr>
          <w:rFonts w:eastAsiaTheme="minorHAnsi"/>
        </w:rPr>
        <w:t>Elektrotechnologická</w:t>
      </w:r>
      <w:proofErr w:type="spellEnd"/>
      <w:r w:rsidRPr="00C0082D">
        <w:rPr>
          <w:rFonts w:eastAsiaTheme="minorHAnsi"/>
        </w:rPr>
        <w:t xml:space="preserve"> časť čerpacích staníc + ASRTP</w:t>
      </w:r>
    </w:p>
    <w:p w14:paraId="30B38FE9" w14:textId="569D12B3" w:rsidR="002B073B" w:rsidRPr="000D0276" w:rsidRDefault="005F091F" w:rsidP="007A0D2C">
      <w:pPr>
        <w:pStyle w:val="Heading4"/>
        <w:numPr>
          <w:ilvl w:val="3"/>
          <w:numId w:val="20"/>
        </w:numPr>
      </w:pPr>
      <w:r w:rsidRPr="000D0276">
        <w:t>Kanalizácia Kostolná pri Dunaji</w:t>
      </w:r>
    </w:p>
    <w:p w14:paraId="3EBDCB48" w14:textId="255D8087" w:rsidR="00C0082D" w:rsidRPr="00ED000F" w:rsidRDefault="00ED000F" w:rsidP="00ED000F">
      <w:pPr>
        <w:pStyle w:val="Heading6"/>
        <w:numPr>
          <w:ilvl w:val="0"/>
          <w:numId w:val="0"/>
        </w:numPr>
        <w:ind w:left="709"/>
        <w:rPr>
          <w:rFonts w:eastAsiaTheme="minorHAnsi"/>
        </w:rPr>
      </w:pPr>
      <w:r w:rsidRPr="00ED000F">
        <w:rPr>
          <w:rFonts w:eastAsiaTheme="minorHAnsi"/>
        </w:rPr>
        <w:t>Navrhovaná kanalizácia bude  odvádzať splaškové odpadové vody z obce prostredníctvom následných kanalizačných vedení a čerpacích staníc na čistenie na čistiareň odpadových vôd.</w:t>
      </w:r>
    </w:p>
    <w:p w14:paraId="4D5A113D" w14:textId="71387D32" w:rsidR="00C0082D" w:rsidRPr="00ED000F" w:rsidRDefault="00ED000F" w:rsidP="00ED000F">
      <w:pPr>
        <w:pStyle w:val="Heading6"/>
        <w:numPr>
          <w:ilvl w:val="0"/>
          <w:numId w:val="0"/>
        </w:numPr>
        <w:ind w:left="709"/>
        <w:rPr>
          <w:rFonts w:eastAsiaTheme="minorHAnsi"/>
        </w:rPr>
      </w:pPr>
      <w:r w:rsidRPr="00ED000F">
        <w:rPr>
          <w:rFonts w:eastAsiaTheme="minorHAnsi"/>
        </w:rPr>
        <w:t>Členenie stavby na stavebné objekty a prevádzkové súbory</w:t>
      </w:r>
      <w:r w:rsidR="00935A3D">
        <w:rPr>
          <w:rFonts w:eastAsiaTheme="minorHAnsi"/>
        </w:rPr>
        <w:t>:</w:t>
      </w:r>
    </w:p>
    <w:p w14:paraId="56267DFD" w14:textId="77777777" w:rsidR="00935A3D" w:rsidRPr="00C0082D" w:rsidRDefault="00935A3D" w:rsidP="00935A3D">
      <w:pPr>
        <w:pStyle w:val="Heading6"/>
        <w:numPr>
          <w:ilvl w:val="0"/>
          <w:numId w:val="0"/>
        </w:numPr>
        <w:ind w:left="709"/>
        <w:rPr>
          <w:rFonts w:eastAsiaTheme="minorHAnsi"/>
          <w:b/>
          <w:bCs/>
        </w:rPr>
      </w:pPr>
      <w:r w:rsidRPr="00C0082D">
        <w:rPr>
          <w:rFonts w:eastAsiaTheme="minorHAnsi"/>
          <w:b/>
          <w:bCs/>
        </w:rPr>
        <w:t>Stavebné objekty</w:t>
      </w:r>
    </w:p>
    <w:p w14:paraId="5DFE79FE" w14:textId="77777777" w:rsidR="00935A3D" w:rsidRPr="00935A3D" w:rsidRDefault="00935A3D" w:rsidP="00935A3D">
      <w:pPr>
        <w:pStyle w:val="Heading6"/>
        <w:numPr>
          <w:ilvl w:val="0"/>
          <w:numId w:val="0"/>
        </w:numPr>
        <w:spacing w:after="0"/>
        <w:ind w:left="709"/>
        <w:rPr>
          <w:rFonts w:eastAsiaTheme="minorHAnsi"/>
        </w:rPr>
      </w:pPr>
      <w:r w:rsidRPr="00935A3D">
        <w:rPr>
          <w:rFonts w:eastAsiaTheme="minorHAnsi"/>
        </w:rPr>
        <w:t>SO 01 Kanalizačné potrubie</w:t>
      </w:r>
    </w:p>
    <w:p w14:paraId="069AED21" w14:textId="6055F5B8" w:rsidR="00935A3D" w:rsidRPr="00935A3D" w:rsidRDefault="00935A3D" w:rsidP="00935A3D">
      <w:pPr>
        <w:pStyle w:val="Heading6"/>
        <w:numPr>
          <w:ilvl w:val="0"/>
          <w:numId w:val="0"/>
        </w:numPr>
        <w:spacing w:after="0"/>
        <w:ind w:left="709"/>
        <w:rPr>
          <w:rFonts w:eastAsiaTheme="minorHAnsi"/>
        </w:rPr>
      </w:pPr>
      <w:r w:rsidRPr="00935A3D">
        <w:rPr>
          <w:rFonts w:eastAsiaTheme="minorHAnsi"/>
        </w:rPr>
        <w:t xml:space="preserve">kanalizácia gravitačná : PVC SN 8 DN 315 – dĺžky </w:t>
      </w:r>
      <w:r w:rsidR="00FD4545">
        <w:rPr>
          <w:rFonts w:eastAsiaTheme="minorHAnsi"/>
        </w:rPr>
        <w:t xml:space="preserve">6 </w:t>
      </w:r>
      <w:r w:rsidR="00A713A1">
        <w:rPr>
          <w:rFonts w:eastAsiaTheme="minorHAnsi"/>
        </w:rPr>
        <w:t>021,86</w:t>
      </w:r>
      <w:r w:rsidRPr="00935A3D">
        <w:rPr>
          <w:rFonts w:eastAsiaTheme="minorHAnsi"/>
        </w:rPr>
        <w:t xml:space="preserve"> m.</w:t>
      </w:r>
    </w:p>
    <w:p w14:paraId="1DE8BD59" w14:textId="44AE5D3C" w:rsidR="00C0082D" w:rsidRPr="007D3D35" w:rsidRDefault="00935A3D" w:rsidP="007D3D35">
      <w:pPr>
        <w:pStyle w:val="Heading6"/>
        <w:numPr>
          <w:ilvl w:val="0"/>
          <w:numId w:val="0"/>
        </w:numPr>
        <w:ind w:left="709"/>
        <w:rPr>
          <w:rFonts w:eastAsiaTheme="minorHAnsi"/>
        </w:rPr>
      </w:pPr>
      <w:r w:rsidRPr="007D3D35">
        <w:rPr>
          <w:rFonts w:eastAsiaTheme="minorHAnsi"/>
        </w:rPr>
        <w:t>kanalizačné odbočky : PVC SN 8 DN 150/200, 379 ks s priemernou dĺžkou 6 m</w:t>
      </w:r>
    </w:p>
    <w:p w14:paraId="703BB0D1" w14:textId="3CFB42F4" w:rsidR="00935A3D" w:rsidRDefault="00935A3D" w:rsidP="00935A3D"/>
    <w:p w14:paraId="371E2AFB" w14:textId="77777777" w:rsidR="007D3D35" w:rsidRPr="007D3D35" w:rsidRDefault="007D3D35" w:rsidP="007D3D35">
      <w:pPr>
        <w:pStyle w:val="Heading6"/>
        <w:numPr>
          <w:ilvl w:val="0"/>
          <w:numId w:val="0"/>
        </w:numPr>
        <w:spacing w:after="0"/>
        <w:ind w:left="709"/>
        <w:rPr>
          <w:rFonts w:eastAsiaTheme="minorHAnsi"/>
        </w:rPr>
      </w:pPr>
      <w:r w:rsidRPr="007D3D35">
        <w:rPr>
          <w:rFonts w:eastAsiaTheme="minorHAnsi"/>
        </w:rPr>
        <w:lastRenderedPageBreak/>
        <w:t>SO 02 Čerpacie stanice</w:t>
      </w:r>
    </w:p>
    <w:p w14:paraId="1B63B175"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Čerpacie stanice :  ČS1, ČS2, ČS3, ČS4, ČS5</w:t>
      </w:r>
    </w:p>
    <w:p w14:paraId="6EBDFA7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03 Výtlačné potrubia </w:t>
      </w:r>
    </w:p>
    <w:p w14:paraId="093EB838" w14:textId="5DDF0CE6" w:rsidR="007D3D35" w:rsidRPr="007D3D35" w:rsidRDefault="007D3D35" w:rsidP="007D3D35">
      <w:pPr>
        <w:pStyle w:val="Heading6"/>
        <w:numPr>
          <w:ilvl w:val="0"/>
          <w:numId w:val="0"/>
        </w:numPr>
        <w:ind w:left="709"/>
        <w:rPr>
          <w:rFonts w:eastAsiaTheme="minorHAnsi"/>
        </w:rPr>
      </w:pPr>
      <w:r w:rsidRPr="007D3D35">
        <w:rPr>
          <w:rFonts w:eastAsiaTheme="minorHAnsi"/>
        </w:rPr>
        <w:t xml:space="preserve">tlakové potrubia : </w:t>
      </w:r>
      <w:proofErr w:type="spellStart"/>
      <w:r w:rsidRPr="007D3D35">
        <w:rPr>
          <w:rFonts w:eastAsiaTheme="minorHAnsi"/>
        </w:rPr>
        <w:t>HDPe</w:t>
      </w:r>
      <w:proofErr w:type="spellEnd"/>
      <w:r w:rsidRPr="007D3D35">
        <w:rPr>
          <w:rFonts w:eastAsiaTheme="minorHAnsi"/>
        </w:rPr>
        <w:t xml:space="preserve"> PN10 DN 160 – dĺžky 1 49</w:t>
      </w:r>
      <w:r w:rsidR="006676C0">
        <w:rPr>
          <w:rFonts w:eastAsiaTheme="minorHAnsi"/>
        </w:rPr>
        <w:t xml:space="preserve">8,4 </w:t>
      </w:r>
      <w:r w:rsidRPr="007D3D35">
        <w:rPr>
          <w:rFonts w:eastAsiaTheme="minorHAnsi"/>
        </w:rPr>
        <w:t xml:space="preserve">m , </w:t>
      </w:r>
      <w:proofErr w:type="spellStart"/>
      <w:r w:rsidRPr="007D3D35">
        <w:rPr>
          <w:rFonts w:eastAsiaTheme="minorHAnsi"/>
        </w:rPr>
        <w:t>HDPe</w:t>
      </w:r>
      <w:proofErr w:type="spellEnd"/>
      <w:r w:rsidRPr="007D3D35">
        <w:rPr>
          <w:rFonts w:eastAsiaTheme="minorHAnsi"/>
        </w:rPr>
        <w:t xml:space="preserve"> PN10 DN 90 – dĺžky 214,84 m, </w:t>
      </w:r>
      <w:proofErr w:type="spellStart"/>
      <w:r w:rsidRPr="007D3D35">
        <w:rPr>
          <w:rFonts w:eastAsiaTheme="minorHAnsi"/>
        </w:rPr>
        <w:t>HDPe</w:t>
      </w:r>
      <w:proofErr w:type="spellEnd"/>
      <w:r w:rsidRPr="007D3D35">
        <w:rPr>
          <w:rFonts w:eastAsiaTheme="minorHAnsi"/>
        </w:rPr>
        <w:t xml:space="preserve"> PN10 DN 75 – dĺžky 535,50 m</w:t>
      </w:r>
    </w:p>
    <w:p w14:paraId="462E021A"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04 NN prípojky k čerpacím staniciam </w:t>
      </w:r>
    </w:p>
    <w:p w14:paraId="2B32DDC6" w14:textId="77777777" w:rsidR="007D3D35" w:rsidRPr="007D3D35" w:rsidRDefault="007D3D35" w:rsidP="007D3D35">
      <w:pPr>
        <w:pStyle w:val="Heading6"/>
        <w:numPr>
          <w:ilvl w:val="0"/>
          <w:numId w:val="0"/>
        </w:numPr>
        <w:ind w:left="709"/>
        <w:rPr>
          <w:rFonts w:eastAsiaTheme="minorHAnsi"/>
          <w:b/>
          <w:bCs/>
        </w:rPr>
      </w:pPr>
      <w:r w:rsidRPr="007D3D35">
        <w:rPr>
          <w:rFonts w:eastAsiaTheme="minorHAnsi"/>
          <w:b/>
          <w:bCs/>
        </w:rPr>
        <w:t>Prevádzkové súbory</w:t>
      </w:r>
    </w:p>
    <w:p w14:paraId="21CCCBC3"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PS.01 Strojnotechnologická časť čerpacích staníc</w:t>
      </w:r>
    </w:p>
    <w:p w14:paraId="64FA3D9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PS.02 </w:t>
      </w:r>
      <w:proofErr w:type="spellStart"/>
      <w:r w:rsidRPr="007D3D35">
        <w:rPr>
          <w:rFonts w:eastAsiaTheme="minorHAnsi"/>
        </w:rPr>
        <w:t>Elektrotechnologická</w:t>
      </w:r>
      <w:proofErr w:type="spellEnd"/>
      <w:r w:rsidRPr="007D3D35">
        <w:rPr>
          <w:rFonts w:eastAsiaTheme="minorHAnsi"/>
        </w:rPr>
        <w:t xml:space="preserve"> časť čerpacích staníc + ASRTP</w:t>
      </w:r>
    </w:p>
    <w:p w14:paraId="0838E078" w14:textId="42895D6F" w:rsidR="000D0276" w:rsidRPr="000D0276" w:rsidRDefault="000D0276" w:rsidP="007A0D2C">
      <w:pPr>
        <w:pStyle w:val="Heading4"/>
        <w:numPr>
          <w:ilvl w:val="3"/>
          <w:numId w:val="20"/>
        </w:numPr>
      </w:pPr>
      <w:r w:rsidRPr="000D0276">
        <w:t xml:space="preserve">Kanalizácia </w:t>
      </w:r>
      <w:r w:rsidR="009D61C3">
        <w:t>Hrubá Borša</w:t>
      </w:r>
    </w:p>
    <w:p w14:paraId="7D341DE5"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Navrhovaná kanalizácia bude  odvádzať splaškové odpadové vody z obce prostredníctvom následných kanalizačných vedení a čerpacích staníc na čistenie na čistiareň odpadových vôd.</w:t>
      </w:r>
    </w:p>
    <w:p w14:paraId="0E445C64" w14:textId="68282E95" w:rsidR="00935A3D" w:rsidRPr="007D3D35" w:rsidRDefault="009D61C3" w:rsidP="009D61C3">
      <w:pPr>
        <w:pStyle w:val="Heading6"/>
        <w:numPr>
          <w:ilvl w:val="0"/>
          <w:numId w:val="0"/>
        </w:numPr>
        <w:ind w:left="709"/>
        <w:rPr>
          <w:rFonts w:eastAsiaTheme="minorHAnsi"/>
        </w:rPr>
      </w:pPr>
      <w:r w:rsidRPr="009D61C3">
        <w:rPr>
          <w:rFonts w:eastAsiaTheme="minorHAnsi"/>
        </w:rPr>
        <w:t>Členenie stavby na stavebné objekty a prevádzkové súbory :</w:t>
      </w:r>
    </w:p>
    <w:p w14:paraId="789C80D8" w14:textId="007CA573" w:rsidR="009D61C3" w:rsidRPr="009D61C3" w:rsidRDefault="009D61C3" w:rsidP="009D61C3">
      <w:pPr>
        <w:pStyle w:val="Heading6"/>
        <w:numPr>
          <w:ilvl w:val="0"/>
          <w:numId w:val="0"/>
        </w:numPr>
        <w:ind w:left="709"/>
        <w:rPr>
          <w:rFonts w:eastAsiaTheme="minorHAnsi"/>
          <w:b/>
          <w:bCs/>
        </w:rPr>
      </w:pPr>
      <w:r w:rsidRPr="009D61C3">
        <w:rPr>
          <w:rFonts w:eastAsiaTheme="minorHAnsi"/>
          <w:b/>
          <w:bCs/>
        </w:rPr>
        <w:t>Stavebné objekty</w:t>
      </w:r>
    </w:p>
    <w:p w14:paraId="148EFC8B" w14:textId="77777777" w:rsidR="009D61C3" w:rsidRPr="009D61C3" w:rsidRDefault="009D61C3" w:rsidP="009D61C3">
      <w:pPr>
        <w:pStyle w:val="Heading6"/>
        <w:numPr>
          <w:ilvl w:val="0"/>
          <w:numId w:val="0"/>
        </w:numPr>
        <w:spacing w:after="0"/>
        <w:ind w:left="709"/>
        <w:rPr>
          <w:rFonts w:eastAsiaTheme="minorHAnsi"/>
        </w:rPr>
      </w:pPr>
      <w:r w:rsidRPr="009D61C3">
        <w:t xml:space="preserve">SO 01 </w:t>
      </w:r>
      <w:r w:rsidRPr="009D61C3">
        <w:rPr>
          <w:rFonts w:eastAsiaTheme="minorHAnsi"/>
        </w:rPr>
        <w:t xml:space="preserve">Kanalizácia a výtlak </w:t>
      </w:r>
    </w:p>
    <w:p w14:paraId="0CD82A6F"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kanalizácia gravitačná : PVC SN 8 DN 315 – dĺžky 4 523,55 m.</w:t>
      </w:r>
    </w:p>
    <w:p w14:paraId="5BE0964D"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výtlačné potrubia : </w:t>
      </w:r>
      <w:proofErr w:type="spellStart"/>
      <w:r w:rsidRPr="009D61C3">
        <w:rPr>
          <w:rFonts w:eastAsiaTheme="minorHAnsi"/>
        </w:rPr>
        <w:t>HDPe</w:t>
      </w:r>
      <w:proofErr w:type="spellEnd"/>
      <w:r w:rsidRPr="009D61C3">
        <w:rPr>
          <w:rFonts w:eastAsiaTheme="minorHAnsi"/>
        </w:rPr>
        <w:t xml:space="preserve"> PN 10 DN 160 – dĺžky 2 998,86 m, </w:t>
      </w:r>
      <w:proofErr w:type="spellStart"/>
      <w:r w:rsidRPr="009D61C3">
        <w:rPr>
          <w:rFonts w:eastAsiaTheme="minorHAnsi"/>
        </w:rPr>
        <w:t>HDPe</w:t>
      </w:r>
      <w:proofErr w:type="spellEnd"/>
      <w:r w:rsidRPr="009D61C3">
        <w:rPr>
          <w:rFonts w:eastAsiaTheme="minorHAnsi"/>
        </w:rPr>
        <w:t xml:space="preserve"> PN10 DN 110 – dĺžky 1 030,16 m</w:t>
      </w:r>
    </w:p>
    <w:p w14:paraId="51F2E7BB" w14:textId="50FECD2A" w:rsidR="009D61C3" w:rsidRPr="009D61C3" w:rsidRDefault="009D61C3" w:rsidP="009D61C3">
      <w:pPr>
        <w:pStyle w:val="Heading6"/>
        <w:numPr>
          <w:ilvl w:val="0"/>
          <w:numId w:val="0"/>
        </w:numPr>
        <w:ind w:left="709"/>
        <w:rPr>
          <w:rFonts w:eastAsiaTheme="minorHAnsi"/>
        </w:rPr>
      </w:pPr>
      <w:r w:rsidRPr="009D61C3">
        <w:rPr>
          <w:rFonts w:eastAsiaTheme="minorHAnsi"/>
        </w:rPr>
        <w:t>kanalizačné odbočky : PVC SN 8 DN 150/200 , 3</w:t>
      </w:r>
      <w:r w:rsidR="00FD4545">
        <w:rPr>
          <w:rFonts w:eastAsiaTheme="minorHAnsi"/>
        </w:rPr>
        <w:t>5</w:t>
      </w:r>
      <w:r w:rsidRPr="009D61C3">
        <w:rPr>
          <w:rFonts w:eastAsiaTheme="minorHAnsi"/>
        </w:rPr>
        <w:t>1 ks,  priemernej  dĺžky : 6 m</w:t>
      </w:r>
    </w:p>
    <w:p w14:paraId="06CF4BC7"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SO 02 Čerpacie stanice </w:t>
      </w:r>
    </w:p>
    <w:p w14:paraId="599ACD16"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Čerpacie stanice :  ČS1 , ČS2, ČS3, ČS4, ČS5 </w:t>
      </w:r>
    </w:p>
    <w:p w14:paraId="6C216669"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SO 03 NN prípojky k čerpacím staniciam </w:t>
      </w:r>
    </w:p>
    <w:p w14:paraId="72E08CE2" w14:textId="77777777" w:rsidR="009D61C3" w:rsidRPr="009D61C3" w:rsidRDefault="009D61C3" w:rsidP="009D61C3">
      <w:pPr>
        <w:pStyle w:val="Heading6"/>
        <w:numPr>
          <w:ilvl w:val="0"/>
          <w:numId w:val="0"/>
        </w:numPr>
        <w:ind w:left="709"/>
        <w:rPr>
          <w:rFonts w:eastAsiaTheme="minorHAnsi"/>
          <w:b/>
          <w:bCs/>
        </w:rPr>
      </w:pPr>
      <w:r w:rsidRPr="009D61C3">
        <w:rPr>
          <w:rFonts w:eastAsiaTheme="minorHAnsi"/>
          <w:b/>
          <w:bCs/>
        </w:rPr>
        <w:t>Prevádzkové súbory</w:t>
      </w:r>
    </w:p>
    <w:p w14:paraId="7ED24C3B" w14:textId="77777777" w:rsidR="009D61C3" w:rsidRDefault="009D61C3" w:rsidP="009D61C3">
      <w:pPr>
        <w:pStyle w:val="Heading6"/>
        <w:numPr>
          <w:ilvl w:val="0"/>
          <w:numId w:val="0"/>
        </w:numPr>
        <w:ind w:left="709"/>
        <w:rPr>
          <w:rFonts w:ascii="Arial Narrow" w:hAnsi="Arial Narrow" w:cs="Arial"/>
          <w:bCs/>
          <w:sz w:val="22"/>
          <w:szCs w:val="22"/>
        </w:rPr>
      </w:pPr>
      <w:r w:rsidRPr="009D61C3">
        <w:rPr>
          <w:rFonts w:eastAsiaTheme="minorHAnsi"/>
        </w:rPr>
        <w:t>PS.01 Strojnotechnologická časť čerpacích staníc</w:t>
      </w:r>
    </w:p>
    <w:p w14:paraId="387A4E7F"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PS.02 </w:t>
      </w:r>
      <w:proofErr w:type="spellStart"/>
      <w:r w:rsidRPr="009D61C3">
        <w:rPr>
          <w:rFonts w:eastAsiaTheme="minorHAnsi"/>
        </w:rPr>
        <w:t>Elektrotechnologická</w:t>
      </w:r>
      <w:proofErr w:type="spellEnd"/>
      <w:r w:rsidRPr="009D61C3">
        <w:rPr>
          <w:rFonts w:eastAsiaTheme="minorHAnsi"/>
        </w:rPr>
        <w:t xml:space="preserve"> časť čerpacích staníc + ASRTP</w:t>
      </w:r>
    </w:p>
    <w:p w14:paraId="4529C1D6" w14:textId="7B9D7D05" w:rsidR="009D61C3" w:rsidRDefault="009D61C3" w:rsidP="007A0D2C">
      <w:pPr>
        <w:pStyle w:val="Heading4"/>
        <w:numPr>
          <w:ilvl w:val="3"/>
          <w:numId w:val="20"/>
        </w:numPr>
      </w:pPr>
      <w:r w:rsidRPr="007A0D2C">
        <w:rPr>
          <w:bCs/>
        </w:rPr>
        <w:t>ČOV</w:t>
      </w:r>
      <w:r w:rsidRPr="009D61C3">
        <w:t xml:space="preserve"> Kráľová pri Senci  – stavba čistiarne odpadových vôd</w:t>
      </w:r>
    </w:p>
    <w:p w14:paraId="460C28C2" w14:textId="6028A518" w:rsidR="009D61C3" w:rsidRPr="002A18A5" w:rsidRDefault="002A18A5" w:rsidP="002A18A5">
      <w:pPr>
        <w:pStyle w:val="Heading6"/>
        <w:numPr>
          <w:ilvl w:val="0"/>
          <w:numId w:val="0"/>
        </w:numPr>
        <w:ind w:left="709"/>
        <w:rPr>
          <w:rFonts w:eastAsiaTheme="minorHAnsi"/>
        </w:rPr>
      </w:pPr>
      <w:r w:rsidRPr="002A18A5">
        <w:rPr>
          <w:rFonts w:eastAsiaTheme="minorHAnsi"/>
        </w:rPr>
        <w:t xml:space="preserve">Predmetom je stavba novej čistiarne odpadových vôd súbežne so stavbou kanalizácie. Čistenie odpadových vôd bude zabezpečené na </w:t>
      </w:r>
      <w:proofErr w:type="spellStart"/>
      <w:r w:rsidRPr="002A18A5">
        <w:rPr>
          <w:rFonts w:eastAsiaTheme="minorHAnsi"/>
        </w:rPr>
        <w:t>mechanicko</w:t>
      </w:r>
      <w:proofErr w:type="spellEnd"/>
      <w:r w:rsidRPr="002A18A5">
        <w:rPr>
          <w:rFonts w:eastAsiaTheme="minorHAnsi"/>
        </w:rPr>
        <w:t xml:space="preserve"> – biologických linkách. Kalová koncovka je zabezpečená odvodňovaním aeróbne stabilizovaných kalov</w:t>
      </w:r>
    </w:p>
    <w:p w14:paraId="12527013" w14:textId="75AB75AB" w:rsidR="002A18A5" w:rsidRPr="002A18A5" w:rsidRDefault="00EA158B" w:rsidP="002A18A5">
      <w:pPr>
        <w:pStyle w:val="Heading6"/>
        <w:numPr>
          <w:ilvl w:val="0"/>
          <w:numId w:val="0"/>
        </w:numPr>
        <w:ind w:left="709"/>
        <w:rPr>
          <w:rFonts w:eastAsiaTheme="minorHAnsi"/>
        </w:rPr>
      </w:pPr>
      <w:r w:rsidRPr="00EA158B">
        <w:rPr>
          <w:rFonts w:eastAsiaTheme="minorHAnsi"/>
        </w:rPr>
        <w:t>Členenie stavby na stavebné objekty a prevádzkové súbory:</w:t>
      </w:r>
    </w:p>
    <w:p w14:paraId="0EA55EE5" w14:textId="45E2383A" w:rsidR="002A18A5" w:rsidRPr="00EA158B" w:rsidRDefault="00EA158B" w:rsidP="00EA158B">
      <w:pPr>
        <w:pStyle w:val="Heading6"/>
        <w:numPr>
          <w:ilvl w:val="0"/>
          <w:numId w:val="0"/>
        </w:numPr>
        <w:ind w:left="709"/>
        <w:rPr>
          <w:rFonts w:eastAsiaTheme="minorHAnsi"/>
          <w:b/>
          <w:bCs/>
        </w:rPr>
      </w:pPr>
      <w:r w:rsidRPr="00EA158B">
        <w:rPr>
          <w:rFonts w:eastAsiaTheme="minorHAnsi"/>
          <w:b/>
          <w:bCs/>
        </w:rPr>
        <w:t>Stavebné objekty</w:t>
      </w:r>
    </w:p>
    <w:p w14:paraId="3586624C" w14:textId="77777777" w:rsidR="00673D92" w:rsidRPr="00673D92" w:rsidRDefault="00673D92" w:rsidP="00673D92">
      <w:pPr>
        <w:ind w:left="709"/>
        <w:rPr>
          <w:rFonts w:eastAsiaTheme="majorEastAsia" w:cs="Arial"/>
          <w:b/>
          <w:szCs w:val="20"/>
        </w:rPr>
      </w:pPr>
      <w:r w:rsidRPr="00673D92">
        <w:rPr>
          <w:rFonts w:eastAsiaTheme="majorEastAsia" w:cs="Arial"/>
          <w:b/>
          <w:szCs w:val="20"/>
        </w:rPr>
        <w:t>SO 02 Čistiareň odpadových vôd</w:t>
      </w:r>
    </w:p>
    <w:p w14:paraId="7F75DEF0"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02.1   Objekt čistiarne</w:t>
      </w:r>
    </w:p>
    <w:p w14:paraId="67F69B84"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02.2   Vodovodná prípojka</w:t>
      </w:r>
    </w:p>
    <w:p w14:paraId="7AB8FA61"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02.3   Potrubné prepojenia</w:t>
      </w:r>
    </w:p>
    <w:p w14:paraId="256A5CDE"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 xml:space="preserve">SO 02.4   </w:t>
      </w:r>
      <w:proofErr w:type="spellStart"/>
      <w:r w:rsidRPr="00673D92">
        <w:rPr>
          <w:rFonts w:eastAsiaTheme="majorEastAsia" w:cs="Arial"/>
          <w:bCs/>
          <w:szCs w:val="20"/>
        </w:rPr>
        <w:t>Výustný</w:t>
      </w:r>
      <w:proofErr w:type="spellEnd"/>
      <w:r w:rsidRPr="00673D92">
        <w:rPr>
          <w:rFonts w:eastAsiaTheme="majorEastAsia" w:cs="Arial"/>
          <w:bCs/>
          <w:szCs w:val="20"/>
        </w:rPr>
        <w:t xml:space="preserve"> objekt</w:t>
      </w:r>
    </w:p>
    <w:p w14:paraId="7C796D69"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02.5   Spevnené plochy a terénne úpravy</w:t>
      </w:r>
    </w:p>
    <w:p w14:paraId="59676142"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02.6   Oplotenie so vstupnou bránou a bráničkou</w:t>
      </w:r>
    </w:p>
    <w:p w14:paraId="6E0B1497"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02.7   Prístupová komunikácia</w:t>
      </w:r>
    </w:p>
    <w:p w14:paraId="3A21C91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SO 02.8   NN prípojka</w:t>
      </w:r>
    </w:p>
    <w:p w14:paraId="052BEF2E" w14:textId="77777777" w:rsidR="00673D92" w:rsidRPr="00673D92" w:rsidRDefault="00673D92" w:rsidP="00673D92">
      <w:pPr>
        <w:ind w:left="709"/>
        <w:rPr>
          <w:rFonts w:eastAsiaTheme="majorEastAsia" w:cs="Arial"/>
          <w:b/>
          <w:szCs w:val="20"/>
        </w:rPr>
      </w:pPr>
      <w:r w:rsidRPr="00673D92">
        <w:rPr>
          <w:rFonts w:eastAsiaTheme="majorEastAsia" w:cs="Arial"/>
          <w:b/>
          <w:szCs w:val="20"/>
        </w:rPr>
        <w:t>Prevádzkové súbory</w:t>
      </w:r>
    </w:p>
    <w:p w14:paraId="0183650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PS 02.1   Strojnotechnologická časť</w:t>
      </w:r>
    </w:p>
    <w:p w14:paraId="2FF29E11" w14:textId="28C82CB7" w:rsidR="002A18A5" w:rsidRPr="00673D92" w:rsidRDefault="00673D92" w:rsidP="00673D92">
      <w:pPr>
        <w:ind w:left="709"/>
        <w:rPr>
          <w:rFonts w:eastAsiaTheme="majorEastAsia" w:cs="Arial"/>
          <w:bCs/>
          <w:szCs w:val="20"/>
        </w:rPr>
      </w:pPr>
      <w:r w:rsidRPr="00673D92">
        <w:rPr>
          <w:rFonts w:eastAsiaTheme="majorEastAsia" w:cs="Arial"/>
          <w:bCs/>
          <w:szCs w:val="20"/>
        </w:rPr>
        <w:t xml:space="preserve">PS 02.2   </w:t>
      </w:r>
      <w:proofErr w:type="spellStart"/>
      <w:r w:rsidRPr="00673D92">
        <w:rPr>
          <w:rFonts w:eastAsiaTheme="majorEastAsia" w:cs="Arial"/>
          <w:bCs/>
          <w:szCs w:val="20"/>
        </w:rPr>
        <w:t>Elektrotechnologická</w:t>
      </w:r>
      <w:proofErr w:type="spellEnd"/>
      <w:r w:rsidRPr="00673D92">
        <w:rPr>
          <w:rFonts w:eastAsiaTheme="majorEastAsia" w:cs="Arial"/>
          <w:bCs/>
          <w:szCs w:val="20"/>
        </w:rPr>
        <w:t xml:space="preserve"> časť</w:t>
      </w:r>
    </w:p>
    <w:p w14:paraId="5E9D0ABF" w14:textId="031404D0" w:rsidR="002A18A5" w:rsidRDefault="006B3F21" w:rsidP="006B3F21">
      <w:pPr>
        <w:pStyle w:val="Heading3"/>
      </w:pPr>
      <w:r w:rsidRPr="006B3F21">
        <w:lastRenderedPageBreak/>
        <w:tab/>
      </w:r>
      <w:bookmarkStart w:id="389" w:name="_Toc34734244"/>
      <w:r w:rsidRPr="006B3F21">
        <w:t>MIESTO DODANIA PREDMETU ZÁKAZKY</w:t>
      </w:r>
      <w:bookmarkEnd w:id="389"/>
    </w:p>
    <w:p w14:paraId="32095C68" w14:textId="239FD4E9" w:rsidR="006B3F21" w:rsidRPr="00707F61" w:rsidRDefault="00707F61" w:rsidP="007A0D2C">
      <w:pPr>
        <w:pStyle w:val="Heading4"/>
        <w:numPr>
          <w:ilvl w:val="0"/>
          <w:numId w:val="0"/>
        </w:numPr>
        <w:ind w:left="709"/>
      </w:pPr>
      <w:r w:rsidRPr="00D10BF0">
        <w:t>Miesto dodania Predmetu zákazky: katastrálne územie obcí Kráľová pri Senci, Kostolná pri Dunaji a Hrubá Borša. Bližšie podľa projektovej dokumentácie, ktorá je prílohou súťažných podkladov.</w:t>
      </w:r>
    </w:p>
    <w:p w14:paraId="50C59200" w14:textId="0F4271CA" w:rsidR="002A18A5" w:rsidRPr="006B3F21" w:rsidRDefault="006B3F21" w:rsidP="006B3F21">
      <w:pPr>
        <w:pStyle w:val="Heading3"/>
      </w:pPr>
      <w:r w:rsidRPr="006B3F21">
        <w:tab/>
      </w:r>
      <w:bookmarkStart w:id="390" w:name="_Toc34734245"/>
      <w:r w:rsidRPr="006B3F21">
        <w:t>TERMÍN DODANIA PREDMETU ZÁKAZKY</w:t>
      </w:r>
      <w:bookmarkEnd w:id="390"/>
    </w:p>
    <w:p w14:paraId="692AEDBE" w14:textId="77777777" w:rsidR="00707F61" w:rsidRDefault="00707F61" w:rsidP="007A0D2C">
      <w:pPr>
        <w:pStyle w:val="Heading4"/>
      </w:pPr>
      <w:r w:rsidRPr="00D10BF0">
        <w:t xml:space="preserve">Termín realizácie Predmetu zákazky: </w:t>
      </w:r>
    </w:p>
    <w:p w14:paraId="2EEF8364" w14:textId="77777777" w:rsidR="00707F61" w:rsidRDefault="00707F61" w:rsidP="00707F61">
      <w:pPr>
        <w:pStyle w:val="Heading6"/>
      </w:pPr>
      <w:r>
        <w:t xml:space="preserve">dokončenie čistiarne odpadových vôd Kráľová pri Senci: </w:t>
      </w:r>
      <w:r w:rsidRPr="003E0E80">
        <w:rPr>
          <w:b/>
          <w:bCs/>
        </w:rPr>
        <w:t>do 20 mesiacov</w:t>
      </w:r>
      <w:r>
        <w:t xml:space="preserve"> odo dňa nadobudnutia účinnosti Zmluvy;</w:t>
      </w:r>
    </w:p>
    <w:p w14:paraId="3590665A" w14:textId="64A99BE6" w:rsidR="00707F61" w:rsidRDefault="00707F61" w:rsidP="00707F61">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59CEC2DC" w14:textId="15BB10E4" w:rsidR="00FD4545" w:rsidRPr="00FD4545" w:rsidRDefault="00FD4545" w:rsidP="007A0D2C">
      <w:pPr>
        <w:pStyle w:val="Heading4"/>
      </w:pPr>
      <w:r w:rsidRPr="00FD4545">
        <w:t xml:space="preserve">Uchádzač je povinný vypracovať časový, technický a personálny </w:t>
      </w:r>
      <w:r w:rsidR="007860D7">
        <w:t>harmonogram</w:t>
      </w:r>
      <w:r w:rsidRPr="00FD4545">
        <w:t xml:space="preserve"> zabezpečenia realizácie Predmetu zákazky v súlade s podmienkami uvedenými v Prílohe č. B.5 týchto súťažných podkladov</w:t>
      </w:r>
      <w:r w:rsidR="00E743E0">
        <w:t xml:space="preserve"> a tieto predložiť ako súčasť ponuky</w:t>
      </w:r>
      <w:r w:rsidRPr="00FD4545">
        <w:t>.</w:t>
      </w:r>
    </w:p>
    <w:p w14:paraId="0E227355" w14:textId="406A1B87" w:rsidR="002A18A5" w:rsidRPr="000F10C6" w:rsidRDefault="000F10C6" w:rsidP="000F10C6">
      <w:pPr>
        <w:pStyle w:val="Heading3"/>
      </w:pPr>
      <w:bookmarkStart w:id="391" w:name="_Toc34734246"/>
      <w:r>
        <w:t>Ostatné podmienky realizácie predmetu zákazky</w:t>
      </w:r>
      <w:bookmarkEnd w:id="391"/>
    </w:p>
    <w:p w14:paraId="0DDD3BE4" w14:textId="7B237560" w:rsidR="002A18A5" w:rsidRDefault="00572BB1" w:rsidP="007A0D2C">
      <w:pPr>
        <w:pStyle w:val="Heading4"/>
        <w:numPr>
          <w:ilvl w:val="0"/>
          <w:numId w:val="0"/>
        </w:numPr>
        <w:ind w:left="709"/>
      </w:pPr>
      <w:r w:rsidRPr="00572BB1">
        <w:t>Ostatn</w:t>
      </w:r>
      <w:r>
        <w:t>é podmienky realizácie predmetu zákazky obsahuje tiež návrh Zmluvy o Dielo, ktorý tvorí prílohu č. D.1 týchto súťažných podkladov</w:t>
      </w:r>
      <w:r w:rsidR="006A4513">
        <w:t>, pričom podmienky uvedené v návrhu Zmluvy o Dielo sa považujú za súčasť opisu predmetu zákazky upravujúce záväzné podmienky a spôsob realizácie diela.</w:t>
      </w:r>
    </w:p>
    <w:p w14:paraId="1A5AED5F" w14:textId="77B15278" w:rsidR="006A4513" w:rsidRDefault="006A4513" w:rsidP="007A0D2C">
      <w:pPr>
        <w:pStyle w:val="Heading4"/>
        <w:numPr>
          <w:ilvl w:val="0"/>
          <w:numId w:val="0"/>
        </w:numPr>
        <w:ind w:left="709"/>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2A717947"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 „KANALIZÁCIA A ČOV Kráľová pri Senci, Hrubá Borša, Kostolná pri Dunaji“ s vyjadreniami dotknutých orgánov k územnému / stavebnému konaniu</w:t>
      </w:r>
    </w:p>
    <w:p w14:paraId="4DAC5E84" w14:textId="402A1B98" w:rsidR="007846D3" w:rsidRDefault="007846D3" w:rsidP="009F5AEC">
      <w:pPr>
        <w:ind w:left="1985" w:hanging="1276"/>
      </w:pPr>
      <w:r>
        <w:t>Príloha č. B.2</w:t>
      </w:r>
      <w:r>
        <w:tab/>
      </w:r>
      <w:r w:rsidRPr="007846D3">
        <w:t>Všeobecné požiadavky na Stavenisko a vykonávanie prác</w:t>
      </w:r>
    </w:p>
    <w:p w14:paraId="5F3ECEBC" w14:textId="0266E349" w:rsidR="007846D3" w:rsidRDefault="007846D3" w:rsidP="009F5AEC">
      <w:pPr>
        <w:ind w:left="1985" w:hanging="1276"/>
      </w:pPr>
      <w:r>
        <w:t>Príloha č. B.3</w:t>
      </w:r>
      <w:r>
        <w:tab/>
      </w:r>
      <w:r w:rsidRPr="007846D3">
        <w:t>Požiadavky na Dokumentáciu Zhotoviteľa a súvisiacu inžiniersku činnosť</w:t>
      </w:r>
    </w:p>
    <w:p w14:paraId="22AE0C99" w14:textId="60368B82" w:rsidR="007846D3" w:rsidRDefault="007846D3" w:rsidP="007846D3">
      <w:pPr>
        <w:ind w:left="1985" w:hanging="1276"/>
      </w:pPr>
      <w:r>
        <w:t>Príloha č. B.4</w:t>
      </w:r>
      <w:r>
        <w:tab/>
      </w:r>
      <w:r w:rsidRPr="007846D3">
        <w:t>Požiadavky na Skúšky</w:t>
      </w:r>
    </w:p>
    <w:p w14:paraId="2792D664" w14:textId="4FADA2A9" w:rsidR="00FD4545" w:rsidRPr="00F540DD" w:rsidRDefault="00FD4545" w:rsidP="007846D3">
      <w:pPr>
        <w:ind w:left="1985" w:hanging="1276"/>
      </w:pPr>
      <w:r w:rsidRPr="00F540DD">
        <w:t>Príloha č. B.5</w:t>
      </w:r>
      <w:r w:rsidRPr="00F540DD">
        <w:tab/>
        <w:t xml:space="preserve">Požiadavky na časový, technický a </w:t>
      </w:r>
      <w:proofErr w:type="spellStart"/>
      <w:r w:rsidRPr="00F540DD">
        <w:t>prsonálny</w:t>
      </w:r>
      <w:proofErr w:type="spellEnd"/>
      <w:r w:rsidRPr="00F540DD">
        <w:t xml:space="preserve"> </w:t>
      </w:r>
      <w:r w:rsidR="00DB0E13">
        <w:t>harmonogram</w:t>
      </w:r>
      <w:r w:rsidRPr="00F540DD">
        <w:t xml:space="preserve"> zabezpečenia realizácie predmetu zákazky (vrátane vzorových tabuliek na vyplnenie B.5a, B.5b a B.5c)</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55A81B36" w:rsidR="00AB7E74" w:rsidRPr="00D10BF0" w:rsidRDefault="00AB7E74" w:rsidP="001B3C96">
      <w:pPr>
        <w:pStyle w:val="Heading1"/>
      </w:pPr>
      <w:bookmarkStart w:id="392" w:name="_Toc4416503"/>
      <w:bookmarkStart w:id="393" w:name="_Toc4416638"/>
      <w:bookmarkStart w:id="394" w:name="_Toc4416932"/>
      <w:bookmarkStart w:id="395" w:name="_Toc4416981"/>
      <w:bookmarkStart w:id="396" w:name="_Toc34734247"/>
      <w:r w:rsidRPr="00D10BF0">
        <w:lastRenderedPageBreak/>
        <w:t>Spôsob určenia ceny</w:t>
      </w:r>
      <w:bookmarkEnd w:id="388"/>
      <w:bookmarkEnd w:id="392"/>
      <w:bookmarkEnd w:id="393"/>
      <w:bookmarkEnd w:id="394"/>
      <w:bookmarkEnd w:id="395"/>
      <w:r w:rsidR="00532851" w:rsidRPr="00D10BF0">
        <w:t xml:space="preserve"> a nákladov</w:t>
      </w:r>
      <w:bookmarkEnd w:id="396"/>
    </w:p>
    <w:p w14:paraId="5AB616E9" w14:textId="78CD115D" w:rsidR="00AB7E74" w:rsidRPr="00D10BF0" w:rsidRDefault="00AB7E74" w:rsidP="00DB3EC1">
      <w:pPr>
        <w:pStyle w:val="Heading3"/>
      </w:pPr>
      <w:bookmarkStart w:id="397" w:name="_Toc400006306"/>
      <w:bookmarkStart w:id="398" w:name="_Toc444084985"/>
      <w:bookmarkStart w:id="399" w:name="_Toc4416639"/>
      <w:bookmarkStart w:id="400" w:name="_Toc4416933"/>
      <w:bookmarkStart w:id="401" w:name="_Toc4416982"/>
      <w:bookmarkStart w:id="402" w:name="_Toc34734248"/>
      <w:r w:rsidRPr="00D10BF0">
        <w:t xml:space="preserve">Stanovenie ceny za </w:t>
      </w:r>
      <w:r w:rsidR="007D674D" w:rsidRPr="00D10BF0">
        <w:t>Predmet</w:t>
      </w:r>
      <w:r w:rsidRPr="00D10BF0">
        <w:t xml:space="preserve"> zákazky</w:t>
      </w:r>
      <w:bookmarkEnd w:id="397"/>
      <w:bookmarkEnd w:id="398"/>
      <w:bookmarkEnd w:id="399"/>
      <w:bookmarkEnd w:id="400"/>
      <w:bookmarkEnd w:id="401"/>
      <w:r w:rsidR="00D12961" w:rsidRPr="00D10BF0">
        <w:t xml:space="preserve"> </w:t>
      </w:r>
      <w:r w:rsidR="00FA0E5D" w:rsidRPr="00D10BF0">
        <w:t>a nákladov na prevádzku</w:t>
      </w:r>
      <w:bookmarkEnd w:id="402"/>
    </w:p>
    <w:p w14:paraId="42BAC95E" w14:textId="71E1AEA8" w:rsidR="009C25FE" w:rsidRPr="00D10BF0" w:rsidRDefault="00AB7E74" w:rsidP="007A0D2C">
      <w:pPr>
        <w:pStyle w:val="Heading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230FFC9C" w:rsidR="009C25FE" w:rsidRPr="00D10BF0" w:rsidRDefault="009C25FE" w:rsidP="007A0D2C">
      <w:pPr>
        <w:pStyle w:val="Heading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ako aj cenu každej položky určenej v Prílohe č. C.2 – Rozpočet zmluvnej ceny</w:t>
      </w:r>
      <w:r w:rsidRPr="00C22476">
        <w:t>.</w:t>
      </w:r>
    </w:p>
    <w:p w14:paraId="59F7C309" w14:textId="088D86EB" w:rsidR="00AB7E74" w:rsidRPr="00D10BF0" w:rsidRDefault="00292B40" w:rsidP="007A0D2C">
      <w:pPr>
        <w:pStyle w:val="Heading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zahranie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AC7DEAE" w:rsidR="00AB7E74" w:rsidRPr="00D10BF0" w:rsidRDefault="00AB7E74" w:rsidP="00DB3EC1">
      <w:pPr>
        <w:pStyle w:val="Heading3"/>
      </w:pPr>
      <w:bookmarkStart w:id="403" w:name="_Toc400006307"/>
      <w:bookmarkStart w:id="404" w:name="_Toc444084986"/>
      <w:bookmarkStart w:id="405" w:name="_Toc4416640"/>
      <w:bookmarkStart w:id="406" w:name="_Toc4416934"/>
      <w:bookmarkStart w:id="407" w:name="_Toc4416983"/>
      <w:bookmarkStart w:id="408" w:name="_Toc34734249"/>
      <w:r w:rsidRPr="00D10BF0">
        <w:t xml:space="preserve">Predloženie ceny za </w:t>
      </w:r>
      <w:r w:rsidR="007D674D" w:rsidRPr="00D10BF0">
        <w:t>Predmet</w:t>
      </w:r>
      <w:r w:rsidRPr="00D10BF0">
        <w:t xml:space="preserve"> zákazky</w:t>
      </w:r>
      <w:bookmarkEnd w:id="403"/>
      <w:bookmarkEnd w:id="404"/>
      <w:bookmarkEnd w:id="405"/>
      <w:bookmarkEnd w:id="406"/>
      <w:bookmarkEnd w:id="407"/>
      <w:bookmarkEnd w:id="408"/>
    </w:p>
    <w:p w14:paraId="774336AE" w14:textId="77777777" w:rsidR="00AB7E74" w:rsidRPr="00D10BF0" w:rsidRDefault="00AB7E74" w:rsidP="00C01EBB">
      <w:pPr>
        <w:pStyle w:val="ListParagraph"/>
        <w:widowControl w:val="0"/>
        <w:numPr>
          <w:ilvl w:val="0"/>
          <w:numId w:val="8"/>
        </w:numPr>
        <w:contextualSpacing w:val="0"/>
        <w:rPr>
          <w:rFonts w:ascii="Cambria" w:hAnsi="Cambria" w:cs="Arial"/>
          <w:vanish/>
        </w:rPr>
      </w:pPr>
    </w:p>
    <w:p w14:paraId="658CA737" w14:textId="2DA62260" w:rsidR="00AB7E74" w:rsidRPr="00C22476" w:rsidRDefault="00857B59" w:rsidP="007A0D2C">
      <w:pPr>
        <w:pStyle w:val="Heading4"/>
      </w:pPr>
      <w:r w:rsidRPr="00C22476">
        <w:t>Uchádzač</w:t>
      </w:r>
      <w:r w:rsidR="00AB7E74" w:rsidRPr="00C22476">
        <w:t xml:space="preserve"> uvedie navrhovanú zmluvnú cenu </w:t>
      </w:r>
      <w:r w:rsidR="00DE0F2D" w:rsidRPr="00C22476">
        <w:t xml:space="preserve">v mene EUR </w:t>
      </w:r>
      <w:r w:rsidR="00AB7E74" w:rsidRPr="00C22476">
        <w:t>bez DPH.</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7A0D2C">
      <w:pPr>
        <w:pStyle w:val="Heading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44657494" w:rsidR="00AB7E74" w:rsidRPr="00C22476" w:rsidRDefault="00AB7E74" w:rsidP="007A0D2C">
      <w:pPr>
        <w:pStyle w:val="Heading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4724DD">
        <w:t xml:space="preserve"> podľa pokynov uvedených v preambule k výkazu výmer, ktorá </w:t>
      </w:r>
      <w:r w:rsidR="00C95DC0">
        <w:t>je v Prílohe č. C.2 týchto súťažných podkladov</w:t>
      </w:r>
      <w:r w:rsidRPr="00C22476">
        <w:t>.</w:t>
      </w:r>
      <w:r w:rsidR="004D4604">
        <w:t xml:space="preserve"> Do Prílohy č. C.2 – rozpočet zmluvnej ceny </w:t>
      </w:r>
      <w:proofErr w:type="spellStart"/>
      <w:r w:rsidR="004D4604">
        <w:t>ucádzač</w:t>
      </w:r>
      <w:proofErr w:type="spellEnd"/>
      <w:r w:rsidR="004D4604">
        <w:t xml:space="preserve"> vkladá ceny bez DPH.</w:t>
      </w:r>
    </w:p>
    <w:p w14:paraId="3BFA504B" w14:textId="3D5E3393" w:rsidR="009F6BAD" w:rsidRPr="00D10BF0" w:rsidRDefault="00521F93" w:rsidP="007A0D2C">
      <w:pPr>
        <w:pStyle w:val="Heading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najmä tak v časti C. Spôsob určenia ceny.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34C6A42C" w14:textId="6F71A5A7" w:rsidR="002F2D1A" w:rsidRPr="00D10BF0" w:rsidRDefault="002F2D1A" w:rsidP="007A0D2C">
      <w:pPr>
        <w:pStyle w:val="Heading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7A0D2C">
      <w:pPr>
        <w:pStyle w:val="Heading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70E57F73" w:rsidR="00C55FD6" w:rsidRPr="00D10BF0" w:rsidRDefault="00C55FD6" w:rsidP="003B49C4">
      <w:pPr>
        <w:ind w:left="1985" w:hanging="1276"/>
        <w:rPr>
          <w:rFonts w:cs="Arial"/>
          <w:szCs w:val="20"/>
        </w:rPr>
      </w:pPr>
      <w:r w:rsidRPr="00D10BF0">
        <w:rPr>
          <w:rFonts w:cs="Arial"/>
          <w:szCs w:val="20"/>
        </w:rPr>
        <w:lastRenderedPageBreak/>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a pokyny na vypĺňanie</w:t>
      </w:r>
    </w:p>
    <w:p w14:paraId="3B8BAF63" w14:textId="56FF8E95" w:rsidR="003B49C4" w:rsidRPr="00D10BF0" w:rsidRDefault="003B49C4">
      <w:pPr>
        <w:spacing w:after="0" w:line="240" w:lineRule="auto"/>
        <w:jc w:val="left"/>
        <w:rPr>
          <w:rFonts w:eastAsiaTheme="majorEastAsia" w:cstheme="majorBidi"/>
          <w:b/>
          <w:sz w:val="28"/>
          <w:szCs w:val="28"/>
          <w:u w:val="single"/>
        </w:rPr>
      </w:pPr>
    </w:p>
    <w:p w14:paraId="3ABBE52C" w14:textId="4DF5B0B7" w:rsidR="004D6EEC" w:rsidRPr="00D10BF0" w:rsidRDefault="004D6EEC" w:rsidP="001B3C96">
      <w:pPr>
        <w:pStyle w:val="Heading1"/>
      </w:pPr>
      <w:bookmarkStart w:id="409" w:name="_Toc4416504"/>
      <w:bookmarkStart w:id="410" w:name="_Toc4416641"/>
      <w:bookmarkStart w:id="411" w:name="_Toc4416935"/>
      <w:bookmarkStart w:id="412" w:name="_Toc4416984"/>
      <w:bookmarkStart w:id="413" w:name="_Toc34734250"/>
      <w:r w:rsidRPr="00D10BF0">
        <w:t>Obchodné podmienky</w:t>
      </w:r>
      <w:bookmarkEnd w:id="409"/>
      <w:bookmarkEnd w:id="410"/>
      <w:bookmarkEnd w:id="411"/>
      <w:bookmarkEnd w:id="412"/>
      <w:bookmarkEnd w:id="413"/>
    </w:p>
    <w:p w14:paraId="25F5FBFC" w14:textId="55CBFDAF" w:rsidR="00AB7E74" w:rsidRPr="00D10BF0" w:rsidRDefault="00AB7E74" w:rsidP="00DB3EC1">
      <w:pPr>
        <w:pStyle w:val="Heading3"/>
      </w:pPr>
      <w:bookmarkStart w:id="414" w:name="_Toc444084988"/>
      <w:bookmarkStart w:id="415" w:name="_Toc4416642"/>
      <w:bookmarkStart w:id="416" w:name="_Toc4416936"/>
      <w:bookmarkStart w:id="417" w:name="_Toc4416985"/>
      <w:bookmarkStart w:id="418" w:name="_Toc34734251"/>
      <w:r w:rsidRPr="00D10BF0">
        <w:t xml:space="preserve">Podmienky uzatvorenia </w:t>
      </w:r>
      <w:r w:rsidR="00347476" w:rsidRPr="00D10BF0">
        <w:t>Zmluv</w:t>
      </w:r>
      <w:r w:rsidRPr="00D10BF0">
        <w:t>y</w:t>
      </w:r>
      <w:bookmarkEnd w:id="414"/>
      <w:bookmarkEnd w:id="415"/>
      <w:bookmarkEnd w:id="416"/>
      <w:bookmarkEnd w:id="417"/>
      <w:bookmarkEnd w:id="418"/>
    </w:p>
    <w:p w14:paraId="4736926B" w14:textId="77777777" w:rsidR="00E57D88" w:rsidRPr="00D10BF0" w:rsidRDefault="00E57D88" w:rsidP="007A0D2C">
      <w:pPr>
        <w:pStyle w:val="Heading4"/>
      </w:pPr>
      <w:r w:rsidRPr="00D10BF0">
        <w:t xml:space="preserve">S úspešným uchádzačom bude uzavretá zmluva o dielo podľa § 536 a </w:t>
      </w:r>
      <w:proofErr w:type="spellStart"/>
      <w:r w:rsidRPr="00D10BF0">
        <w:t>nasl</w:t>
      </w:r>
      <w:proofErr w:type="spellEnd"/>
      <w:r w:rsidRPr="00D10BF0">
        <w:t xml:space="preserve">. zákona č. 513/1991 Zb. Obchodný zákonník v znení neskorších predpisov (ďalej tiež len „Zmluva“) za podmienok uvedených nižšie, ako aj ďalších štandardných obchodných podmienok používaných pre takýto typ zmluvy a rovnaké alebo podobné predmety plnenia v súlade s právom Slovenskej republiky. Predmet plnenia, ako aj jeho cena budú presne zodpovedať obsahu víťaznej ponuky a bude v súlade so špecifikáciou stanovenou v Časti B. Opis Predmetu zákazky týchto súťažných podkladoch. </w:t>
      </w:r>
    </w:p>
    <w:p w14:paraId="2522BB90" w14:textId="6AB5A4C1" w:rsidR="00AB7E74" w:rsidRPr="00D10BF0" w:rsidRDefault="00AB7E74" w:rsidP="007A0D2C">
      <w:pPr>
        <w:pStyle w:val="Heading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419"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Heading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Heading1"/>
      </w:pPr>
      <w:bookmarkStart w:id="422" w:name="_Toc4416505"/>
      <w:bookmarkStart w:id="423" w:name="_Toc4416643"/>
      <w:bookmarkStart w:id="424" w:name="_Toc4416937"/>
      <w:bookmarkStart w:id="425" w:name="_Toc4416986"/>
      <w:bookmarkStart w:id="426" w:name="_Toc34734252"/>
      <w:r w:rsidRPr="00D10BF0">
        <w:lastRenderedPageBreak/>
        <w:t>Kritéria hodnotenia ponúk</w:t>
      </w:r>
      <w:bookmarkEnd w:id="419"/>
      <w:bookmarkEnd w:id="422"/>
      <w:bookmarkEnd w:id="423"/>
      <w:bookmarkEnd w:id="424"/>
      <w:bookmarkEnd w:id="425"/>
      <w:bookmarkEnd w:id="426"/>
    </w:p>
    <w:p w14:paraId="47E83B9C" w14:textId="72495C9C" w:rsidR="00737281" w:rsidRPr="00D10BF0" w:rsidRDefault="00737281" w:rsidP="00DB3EC1">
      <w:pPr>
        <w:pStyle w:val="Heading3"/>
      </w:pPr>
      <w:bookmarkStart w:id="427" w:name="kriteria_vahy"/>
      <w:bookmarkStart w:id="428" w:name="_Toc444084991"/>
      <w:bookmarkStart w:id="429" w:name="_Toc4416644"/>
      <w:bookmarkStart w:id="430" w:name="_Toc4416938"/>
      <w:bookmarkStart w:id="431" w:name="_Toc4416987"/>
      <w:bookmarkStart w:id="432" w:name="_Toc34734253"/>
      <w:bookmarkEnd w:id="427"/>
      <w:r w:rsidRPr="00D10BF0">
        <w:t>Kritérium na hodnotenie ponúk</w:t>
      </w:r>
      <w:bookmarkEnd w:id="428"/>
      <w:bookmarkEnd w:id="429"/>
      <w:bookmarkEnd w:id="430"/>
      <w:bookmarkEnd w:id="431"/>
      <w:bookmarkEnd w:id="432"/>
    </w:p>
    <w:p w14:paraId="352BB61D" w14:textId="0D1E2BFB" w:rsidR="00571A26" w:rsidRPr="00D10BF0" w:rsidRDefault="00571A26" w:rsidP="007A0D2C">
      <w:pPr>
        <w:pStyle w:val="Heading4"/>
      </w:pPr>
      <w:r w:rsidRPr="00D10BF0">
        <w:t>Jediným kritériom na hodnotenie ponúk je najnižšia cena za Predmet zákazky vypočítaná a vyjadrená v EUR vrátane DPH podľa Časti C. Spôsob učenia ceny týchto súťažných podkladov.</w:t>
      </w:r>
    </w:p>
    <w:p w14:paraId="63F693FF" w14:textId="73170F10" w:rsidR="00571A26" w:rsidRPr="00D10BF0" w:rsidRDefault="00571A26" w:rsidP="00571A26">
      <w:pPr>
        <w:pStyle w:val="Heading3"/>
      </w:pPr>
      <w:bookmarkStart w:id="433" w:name="_Toc34734254"/>
      <w:r w:rsidRPr="00D10BF0">
        <w:t>Spôsob hodnotenia ponúk</w:t>
      </w:r>
      <w:bookmarkEnd w:id="433"/>
    </w:p>
    <w:p w14:paraId="68F2918E" w14:textId="29BF1D45" w:rsidR="00571A26" w:rsidRPr="00D10BF0" w:rsidRDefault="00571A26" w:rsidP="007A0D2C">
      <w:pPr>
        <w:pStyle w:val="Heading4"/>
      </w:pPr>
      <w:r w:rsidRPr="00D10BF0">
        <w:t>Poradie ponúk bude určené od najnižšej po najvyššiu ponúkanú cenu.</w:t>
      </w:r>
    </w:p>
    <w:p w14:paraId="3CC6E607" w14:textId="77777777" w:rsidR="00571A26" w:rsidRPr="00D10BF0" w:rsidRDefault="00571A26" w:rsidP="007A0D2C">
      <w:pPr>
        <w:pStyle w:val="Heading4"/>
      </w:pPr>
      <w:r w:rsidRPr="00D10BF0">
        <w:t xml:space="preserve">Na prvom mieste sa umiestni ponuka uchádzača s najnižšou ponúkanou cenou. Úspešným uchádzačom v súťaži sa stane uchádzač, ktorého ponuka bude obsahovať najnižšiu cenu. </w:t>
      </w:r>
    </w:p>
    <w:p w14:paraId="35737488" w14:textId="0F52AAFC" w:rsidR="00571A26" w:rsidRPr="00D10BF0" w:rsidRDefault="00571A26" w:rsidP="007A0D2C">
      <w:pPr>
        <w:pStyle w:val="Heading4"/>
      </w:pPr>
      <w:r w:rsidRPr="00D10BF0">
        <w:t xml:space="preserve">Ponúkanú cenu uchádzač predloží vo forme podľa </w:t>
      </w:r>
      <w:r w:rsidRPr="00590D00">
        <w:t xml:space="preserve">vzoru, ktorý je uvedený v Prílohe C.1 Návrh na plnenie kritérií </w:t>
      </w:r>
      <w:r w:rsidR="004764DE" w:rsidRPr="00590D00">
        <w:t>a Prílohe č. C.2 Rozpočet zmluvnej ceny</w:t>
      </w:r>
      <w:r w:rsidR="004764DE" w:rsidRPr="00D10BF0">
        <w:t xml:space="preserve"> </w:t>
      </w:r>
      <w:r w:rsidRPr="00D10BF0">
        <w:t>týchto súťažných podkladov.</w:t>
      </w:r>
    </w:p>
    <w:p w14:paraId="321A7A60" w14:textId="74BD21C4" w:rsidR="007A53F1" w:rsidRPr="00D10BF0" w:rsidRDefault="00C44D2E" w:rsidP="007A53F1">
      <w:pPr>
        <w:ind w:left="576"/>
        <w:rPr>
          <w:rFonts w:cs="Arial"/>
          <w:szCs w:val="20"/>
        </w:rPr>
      </w:pPr>
      <w:r w:rsidRPr="00D10BF0" w:rsidDel="00C44D2E">
        <w:rPr>
          <w:rFonts w:cs="Arial"/>
          <w:szCs w:val="20"/>
        </w:rPr>
        <w:t xml:space="preserve"> </w:t>
      </w:r>
    </w:p>
    <w:p w14:paraId="4937650E" w14:textId="7292B162" w:rsidR="004B67F7" w:rsidRPr="00D10BF0" w:rsidRDefault="004B67F7" w:rsidP="009534E2">
      <w:pPr>
        <w:widowControl w:val="0"/>
        <w:rPr>
          <w:rFonts w:cs="Arial"/>
          <w:szCs w:val="20"/>
        </w:rPr>
      </w:pPr>
      <w:r w:rsidRPr="00D10BF0">
        <w:rPr>
          <w:rFonts w:cs="Arial"/>
          <w:szCs w:val="20"/>
        </w:rPr>
        <w:br w:type="page"/>
      </w:r>
    </w:p>
    <w:p w14:paraId="16F31A9A" w14:textId="464C1586" w:rsidR="008568F2" w:rsidRPr="00D10BF0" w:rsidRDefault="008568F2" w:rsidP="001B3C96">
      <w:pPr>
        <w:pStyle w:val="Heading1"/>
      </w:pPr>
      <w:bookmarkStart w:id="434" w:name="_Toc473527863"/>
      <w:bookmarkStart w:id="435" w:name="_Toc4416506"/>
      <w:bookmarkStart w:id="436" w:name="_Toc4416646"/>
      <w:bookmarkStart w:id="437" w:name="_Toc4416940"/>
      <w:bookmarkStart w:id="438" w:name="_Toc4416989"/>
      <w:bookmarkStart w:id="439" w:name="_Toc34734255"/>
      <w:bookmarkStart w:id="440" w:name="_Toc444084998"/>
      <w:r w:rsidRPr="00D10BF0">
        <w:lastRenderedPageBreak/>
        <w:t>Podmienky elektronickej aukcie</w:t>
      </w:r>
      <w:bookmarkEnd w:id="434"/>
      <w:bookmarkEnd w:id="435"/>
      <w:bookmarkEnd w:id="436"/>
      <w:bookmarkEnd w:id="437"/>
      <w:bookmarkEnd w:id="438"/>
      <w:bookmarkEnd w:id="439"/>
    </w:p>
    <w:p w14:paraId="07503BE6" w14:textId="77777777" w:rsidR="008568F2" w:rsidRPr="00D10BF0" w:rsidRDefault="008568F2" w:rsidP="00DB3EC1">
      <w:pPr>
        <w:pStyle w:val="Heading3"/>
      </w:pPr>
      <w:bookmarkStart w:id="441" w:name="_Toc444084995"/>
      <w:bookmarkStart w:id="442" w:name="_Toc469657849"/>
      <w:bookmarkStart w:id="443" w:name="_Toc473527864"/>
      <w:bookmarkStart w:id="444" w:name="_Toc4416647"/>
      <w:bookmarkStart w:id="445" w:name="_Toc4416941"/>
      <w:bookmarkStart w:id="446" w:name="_Toc4416990"/>
      <w:bookmarkStart w:id="447" w:name="_Toc34734256"/>
      <w:r w:rsidRPr="00D10BF0">
        <w:t>Všeobecné informácie</w:t>
      </w:r>
      <w:bookmarkEnd w:id="441"/>
      <w:bookmarkEnd w:id="442"/>
      <w:bookmarkEnd w:id="443"/>
      <w:bookmarkEnd w:id="444"/>
      <w:bookmarkEnd w:id="445"/>
      <w:bookmarkEnd w:id="446"/>
      <w:bookmarkEnd w:id="447"/>
    </w:p>
    <w:p w14:paraId="5AD3EFC0" w14:textId="77777777" w:rsidR="0021385E" w:rsidRPr="00D10BF0" w:rsidRDefault="0021385E" w:rsidP="007A0D2C">
      <w:pPr>
        <w:pStyle w:val="Heading4"/>
      </w:pPr>
      <w:r w:rsidRPr="00D10BF0">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D10BF0" w:rsidRDefault="008568F2" w:rsidP="007A0D2C">
      <w:pPr>
        <w:pStyle w:val="Heading4"/>
      </w:pPr>
      <w:r w:rsidRPr="00D10BF0">
        <w:t>Elektronická aukcia (ďalej len „</w:t>
      </w:r>
      <w:bookmarkStart w:id="448" w:name="_Hlk519076581"/>
      <w:r w:rsidRPr="00D10BF0">
        <w:t>aukcia</w:t>
      </w:r>
      <w:bookmarkEnd w:id="448"/>
      <w:r w:rsidRPr="00D10BF0">
        <w:t xml:space="preserve">“) je na účely tohto </w:t>
      </w:r>
      <w:r w:rsidR="0035086C" w:rsidRPr="00D10BF0">
        <w:t>Verejn</w:t>
      </w:r>
      <w:r w:rsidRPr="00D10BF0">
        <w:t xml:space="preserve">ého obstarávania opakujúci sa proces, ktorý využíva elektronické zariadenia certifikované podľa § 151 ZVO  na predkladanie nových cien upravených smerom nadol. </w:t>
      </w:r>
    </w:p>
    <w:p w14:paraId="3E29671F" w14:textId="77777777" w:rsidR="008568F2" w:rsidRPr="00D10BF0" w:rsidRDefault="008568F2" w:rsidP="007A0D2C">
      <w:pPr>
        <w:pStyle w:val="Heading4"/>
      </w:pPr>
      <w:r w:rsidRPr="00D10BF0">
        <w:t>Účelom aukcie je zostavenie poradia ponúk automatizovaným vyhodnotením po úvodnom úplnom vyhodnotení ponúk.</w:t>
      </w:r>
    </w:p>
    <w:p w14:paraId="1C12BF6F" w14:textId="77777777" w:rsidR="001D34EB" w:rsidRPr="00D10BF0" w:rsidRDefault="008568F2" w:rsidP="007A0D2C">
      <w:pPr>
        <w:pStyle w:val="Heading4"/>
      </w:pPr>
      <w:r w:rsidRPr="00D10BF0">
        <w:t xml:space="preserve">Predmet elektronickej aukcie </w:t>
      </w:r>
      <w:r w:rsidR="00C95A00" w:rsidRPr="00D10BF0">
        <w:t xml:space="preserve">a zároveň jediným kritériom </w:t>
      </w:r>
      <w:r w:rsidR="005B5EB5" w:rsidRPr="00D10BF0">
        <w:t>bud</w:t>
      </w:r>
      <w:r w:rsidR="00C95A00" w:rsidRPr="00D10BF0">
        <w:t xml:space="preserve">e iba položka „Celková cena za Predmet zákazky vrátane DPH“. </w:t>
      </w:r>
    </w:p>
    <w:p w14:paraId="71985C7B" w14:textId="48BAFB02" w:rsidR="00C95A00" w:rsidRPr="00D10BF0" w:rsidRDefault="00C95A00" w:rsidP="007A0D2C">
      <w:pPr>
        <w:pStyle w:val="Heading4"/>
      </w:pPr>
      <w:r w:rsidRPr="00D10BF0">
        <w:t>Po ukončení elektronickej aukcie</w:t>
      </w:r>
      <w:r w:rsidR="00166646" w:rsidRPr="00D10BF0">
        <w:t xml:space="preserve"> bude</w:t>
      </w:r>
      <w:r w:rsidRPr="00D10BF0">
        <w:t xml:space="preserve"> uchádzač, ktorého cena v rámci elektronickej aukcie bude najnižšia, </w:t>
      </w:r>
      <w:r w:rsidR="00166646" w:rsidRPr="00D10BF0">
        <w:t xml:space="preserve">vyzvaný na predloženie aktualizovanej časti jeho ponuky, ktorú predkladal podľa bodu </w:t>
      </w:r>
      <w:r w:rsidR="00166646" w:rsidRPr="00D10BF0">
        <w:fldChar w:fldCharType="begin"/>
      </w:r>
      <w:r w:rsidR="00166646" w:rsidRPr="00D10BF0">
        <w:instrText xml:space="preserve"> REF _Ref7514364 \n \h </w:instrText>
      </w:r>
      <w:r w:rsidR="00166646" w:rsidRPr="00D10BF0">
        <w:fldChar w:fldCharType="separate"/>
      </w:r>
      <w:r w:rsidR="00171596">
        <w:t>8.2</w:t>
      </w:r>
      <w:r w:rsidR="00166646" w:rsidRPr="00D10BF0">
        <w:fldChar w:fldCharType="end"/>
      </w:r>
      <w:r w:rsidR="00166646" w:rsidRPr="00D10BF0">
        <w:fldChar w:fldCharType="begin"/>
      </w:r>
      <w:r w:rsidR="00166646" w:rsidRPr="00D10BF0">
        <w:instrText xml:space="preserve"> REF _Ref20736936 \n \h </w:instrText>
      </w:r>
      <w:r w:rsidR="00166646" w:rsidRPr="00D10BF0">
        <w:fldChar w:fldCharType="separate"/>
      </w:r>
      <w:r w:rsidR="00171596">
        <w:t>i)</w:t>
      </w:r>
      <w:r w:rsidR="00166646" w:rsidRPr="00D10BF0">
        <w:fldChar w:fldCharType="end"/>
      </w:r>
      <w:r w:rsidR="00166646" w:rsidRPr="00D10BF0">
        <w:t xml:space="preserve"> súťažných </w:t>
      </w:r>
      <w:proofErr w:type="spellStart"/>
      <w:r w:rsidR="00166646" w:rsidRPr="00D10BF0">
        <w:t>podkaldov</w:t>
      </w:r>
      <w:proofErr w:type="spellEnd"/>
      <w:r w:rsidR="001D34EB" w:rsidRPr="00D10BF0">
        <w:t xml:space="preserve"> (Návrh na plnenie kritérií predložený formou vyplnených tabuliek podľa vzoru v Prílohe č. C.1 Návrh na plnenie kritérií týchto a Prílohy č C.2 – Rozpočet zmluvnej ceny)</w:t>
      </w:r>
      <w:r w:rsidR="00166646" w:rsidRPr="00D10BF0">
        <w:t>.</w:t>
      </w:r>
      <w:r w:rsidR="00805730" w:rsidRPr="00D10BF0">
        <w:t xml:space="preserve"> Zároveň bude platiť, že </w:t>
      </w:r>
    </w:p>
    <w:p w14:paraId="621A6BD6" w14:textId="0B1A8756" w:rsidR="00805730" w:rsidRPr="00D10BF0" w:rsidRDefault="00CE2D12" w:rsidP="00283EDF">
      <w:pPr>
        <w:pStyle w:val="Heading6"/>
      </w:pPr>
      <w:r w:rsidRPr="00D10BF0">
        <w:t>s</w:t>
      </w:r>
      <w:r w:rsidR="00805730" w:rsidRPr="00D10BF0">
        <w:t xml:space="preserve">účet všetkých položiek </w:t>
      </w:r>
      <w:r w:rsidRPr="00D10BF0">
        <w:t>v rámci Prílohy č</w:t>
      </w:r>
      <w:r w:rsidR="00566276" w:rsidRPr="00D10BF0">
        <w:t>.</w:t>
      </w:r>
      <w:r w:rsidRPr="00D10BF0">
        <w:t xml:space="preserve"> C.2 – Rozpočet zmluvnej ceny po zaokrúhlení, bude musieť zodpovedať sume, ktorú tento uchádzač predložil v rámci </w:t>
      </w:r>
      <w:proofErr w:type="spellStart"/>
      <w:r w:rsidRPr="00D10BF0">
        <w:t>elektornickej</w:t>
      </w:r>
      <w:proofErr w:type="spellEnd"/>
      <w:r w:rsidRPr="00D10BF0">
        <w:t xml:space="preserve"> aukcie; a</w:t>
      </w:r>
    </w:p>
    <w:p w14:paraId="4BADBA14" w14:textId="2DE1B5D0" w:rsidR="00CE2D12" w:rsidRPr="00D10BF0" w:rsidRDefault="00566276" w:rsidP="00283EDF">
      <w:pPr>
        <w:pStyle w:val="Heading6"/>
      </w:pPr>
      <w:r w:rsidRPr="00D10BF0">
        <w:t>žiadna z položiek novo predloženej Prílohy č. C.2 – Rozpočet zmluvnej ceny, nemôže byť vyššia, ako bola predložená v rámci pôvodnej Prílohy č. C.2 – Rozpočet zmluvnej ceny, ktor</w:t>
      </w:r>
      <w:r w:rsidR="00F518C3" w:rsidRPr="00D10BF0">
        <w:t>ú uchádzač predložil vo svojej ponuke.</w:t>
      </w:r>
    </w:p>
    <w:p w14:paraId="33872F50" w14:textId="7C126BC5" w:rsidR="008568F2" w:rsidRPr="00D10BF0" w:rsidRDefault="008568F2" w:rsidP="007A0D2C">
      <w:pPr>
        <w:pStyle w:val="Heading4"/>
      </w:pPr>
      <w:r w:rsidRPr="00D10BF0">
        <w:t xml:space="preserve">Administrátor </w:t>
      </w:r>
      <w:r w:rsidR="0035086C" w:rsidRPr="00D10BF0">
        <w:t>Verejn</w:t>
      </w:r>
      <w:r w:rsidRPr="00D10BF0">
        <w:t xml:space="preserve">ého obstarávateľa je osoba, ktorá v rámci on-line aukcie vyzýva uchádzačov na predkladanie nových cien upravených smerom nadol. </w:t>
      </w:r>
    </w:p>
    <w:p w14:paraId="76827814" w14:textId="77777777" w:rsidR="008568F2" w:rsidRPr="00D10BF0" w:rsidRDefault="008568F2" w:rsidP="00DB3EC1">
      <w:pPr>
        <w:pStyle w:val="Heading3"/>
      </w:pPr>
      <w:bookmarkStart w:id="449" w:name="_Toc444084996"/>
      <w:bookmarkStart w:id="450" w:name="_Toc469657850"/>
      <w:bookmarkStart w:id="451" w:name="_Toc473527865"/>
      <w:bookmarkStart w:id="452" w:name="_Toc4416648"/>
      <w:bookmarkStart w:id="453" w:name="_Toc4416942"/>
      <w:bookmarkStart w:id="454" w:name="_Toc4416991"/>
      <w:bookmarkStart w:id="455" w:name="_Toc34734257"/>
      <w:r w:rsidRPr="00D10BF0">
        <w:t>Priebeh aukcie</w:t>
      </w:r>
      <w:bookmarkEnd w:id="449"/>
      <w:bookmarkEnd w:id="450"/>
      <w:bookmarkEnd w:id="451"/>
      <w:bookmarkEnd w:id="452"/>
      <w:bookmarkEnd w:id="453"/>
      <w:bookmarkEnd w:id="454"/>
      <w:bookmarkEnd w:id="455"/>
    </w:p>
    <w:p w14:paraId="362CCFCA"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702C3E10" w14:textId="0B3A2AE3" w:rsidR="008568F2" w:rsidRPr="00D10BF0" w:rsidRDefault="008568F2" w:rsidP="007A0D2C">
      <w:pPr>
        <w:pStyle w:val="Heading4"/>
      </w:pPr>
      <w:r w:rsidRPr="00D10BF0">
        <w:t xml:space="preserve">V priebehu aukcie budú uchádzačom oznamované dostatočné informácie, ktoré im umožnia zistiť v každom okamihu ich relatívne umiestnenie, a to aktuálna najnižšia celková cena </w:t>
      </w:r>
      <w:r w:rsidR="00480A30" w:rsidRPr="00D10BF0">
        <w:t>dodávky</w:t>
      </w:r>
      <w:r w:rsidR="00FC45F8" w:rsidRPr="00D10BF0">
        <w:t xml:space="preserve"> </w:t>
      </w:r>
      <w:r w:rsidRPr="00D10BF0">
        <w:t>cel</w:t>
      </w:r>
      <w:r w:rsidR="00FC45F8" w:rsidRPr="00D10BF0">
        <w:t>ého</w:t>
      </w:r>
      <w:r w:rsidRPr="00D10BF0">
        <w:t xml:space="preserve"> </w:t>
      </w:r>
      <w:r w:rsidR="007D674D" w:rsidRPr="00D10BF0">
        <w:t>Predmet</w:t>
      </w:r>
      <w:r w:rsidR="00FC45F8" w:rsidRPr="00D10BF0">
        <w:t>u</w:t>
      </w:r>
      <w:r w:rsidRPr="00D10BF0">
        <w:t xml:space="preserve"> zákazky uvedeného uchádzača. Oznamované budú aj údaje o začiatku a ukončovaní elektronickej aukcie a údaje o okamžitom čase, ktorý zostáva do skončenia aukcie. </w:t>
      </w:r>
    </w:p>
    <w:p w14:paraId="36DEEC1D" w14:textId="7E4A4EE2" w:rsidR="008568F2" w:rsidRPr="00D10BF0" w:rsidRDefault="008568F2" w:rsidP="007A0D2C">
      <w:pPr>
        <w:pStyle w:val="Heading4"/>
      </w:pPr>
      <w:r w:rsidRPr="00D10BF0">
        <w:t>Po úvodnom vyhodnotení ponúk budú do aukcie pozvaní uchádzači, ktorých ponuky neboli vylúčené.</w:t>
      </w:r>
    </w:p>
    <w:p w14:paraId="3C7F59BC" w14:textId="03C13223" w:rsidR="008568F2" w:rsidRPr="00D10BF0" w:rsidRDefault="008568F2" w:rsidP="007A0D2C">
      <w:pPr>
        <w:pStyle w:val="Heading4"/>
      </w:pPr>
      <w:r w:rsidRPr="00D10BF0">
        <w:t xml:space="preserve">Po úvodnom vyhodnotení ponúk </w:t>
      </w:r>
      <w:r w:rsidR="0035086C" w:rsidRPr="00D10BF0">
        <w:t>Verejn</w:t>
      </w:r>
      <w:r w:rsidRPr="00D10BF0">
        <w:t xml:space="preserve">ý obstarávateľ zadá do aukčného prostredia vstupné ceny uchádzačov, tak ako boli uvedené v ich úvodných </w:t>
      </w:r>
      <w:bookmarkStart w:id="456" w:name="_Hlk522551941"/>
      <w:r w:rsidR="007A0A2F" w:rsidRPr="00D10BF0">
        <w:t>ponukách v systéme JOSEPHINE</w:t>
      </w:r>
      <w:bookmarkEnd w:id="456"/>
      <w:r w:rsidRPr="00D10BF0">
        <w:t>.</w:t>
      </w:r>
    </w:p>
    <w:p w14:paraId="7BB19DD5" w14:textId="048D3E7F" w:rsidR="008568F2" w:rsidRPr="00D10BF0" w:rsidRDefault="008568F2" w:rsidP="007A0D2C">
      <w:pPr>
        <w:pStyle w:val="Heading4"/>
      </w:pPr>
      <w:r w:rsidRPr="00D10BF0">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D10BF0">
        <w:t> </w:t>
      </w:r>
      <w:r w:rsidRPr="00D10BF0">
        <w:t xml:space="preserve">aukcii. Okrem e-mailovej adresy uvedie uchádzač v ponuke aj kontaktnú osobu a jej kontaktné údaje. </w:t>
      </w:r>
      <w:bookmarkStart w:id="457" w:name="_Hlk522551952"/>
      <w:r w:rsidR="007A0A2F" w:rsidRPr="00D10BF0">
        <w:t>Podrobnejšie informácie o procese elektronickej aukcie budú uvedené vo výzve na účasť v elektronickej aukci</w:t>
      </w:r>
      <w:r w:rsidR="00614131" w:rsidRPr="00D10BF0">
        <w:t>i</w:t>
      </w:r>
      <w:r w:rsidR="00430C42" w:rsidRPr="00D10BF0">
        <w:t>.</w:t>
      </w:r>
      <w:bookmarkEnd w:id="457"/>
    </w:p>
    <w:p w14:paraId="05FEDD89" w14:textId="429103FD" w:rsidR="008568F2" w:rsidRPr="00D10BF0" w:rsidRDefault="008568F2" w:rsidP="007A0D2C">
      <w:pPr>
        <w:pStyle w:val="Heading4"/>
      </w:pPr>
      <w:r w:rsidRPr="00D10BF0">
        <w:t>Vo výzve na účasť v aukcii budú okrem dátumu a času začatia aukcie a spôsobu ukončenia aukcie uvedené najmä informácie týkajúce sa individuálneho pripojenia uchádzača k používanému elektronickému zariadeniu</w:t>
      </w:r>
      <w:r w:rsidR="009033FA" w:rsidRPr="00D10BF0">
        <w:t xml:space="preserve"> a výsledok celkového vyhodnotenia príslušnej ponuky podľa ustanovenia § 54 ods. 8 ZVO</w:t>
      </w:r>
      <w:r w:rsidRPr="00D10BF0">
        <w:t>. Súčasťou výzvy na účasť je priložený „.</w:t>
      </w:r>
      <w:proofErr w:type="spellStart"/>
      <w:r w:rsidRPr="00D10BF0">
        <w:t>pdf</w:t>
      </w:r>
      <w:proofErr w:type="spellEnd"/>
      <w:r w:rsidRPr="00D10BF0">
        <w:t xml:space="preserve">“ dokument, ktorý obsahuje prihlasovacie meno, heslo a odkaz na internetovú adresu aukcie. Kliknutím na túto internetovú adresu sa otvorí prihlasovacie okno do aukcie. Ak sa uchádzač prihlási do aukcie pred </w:t>
      </w:r>
      <w:r w:rsidRPr="00D10BF0">
        <w:lastRenderedPageBreak/>
        <w:t xml:space="preserve">jej začiatkom, zobrazí sa len obrazovka s odpočítavaním času, ktorý zostáva do začiatku aukcie. </w:t>
      </w:r>
      <w:bookmarkStart w:id="458" w:name="_Hlk522551959"/>
      <w:r w:rsidRPr="00D10BF0">
        <w:t xml:space="preserve">Súčasťou výzvy na účasť v aukcii je </w:t>
      </w:r>
      <w:r w:rsidR="007A0A2F" w:rsidRPr="00D10BF0">
        <w:t>budú aj podrobné</w:t>
      </w:r>
      <w:r w:rsidRPr="00D10BF0">
        <w:t xml:space="preserve"> pravidlá aukcie a  podmienky technického pripojenia</w:t>
      </w:r>
      <w:bookmarkEnd w:id="458"/>
      <w:r w:rsidRPr="00D10BF0">
        <w:t>.</w:t>
      </w:r>
    </w:p>
    <w:p w14:paraId="290C3595" w14:textId="483C460E" w:rsidR="008568F2" w:rsidRPr="00D10BF0" w:rsidRDefault="00654D76" w:rsidP="007A0D2C">
      <w:pPr>
        <w:pStyle w:val="Heading4"/>
      </w:pPr>
      <w:bookmarkStart w:id="459" w:name="_Hlk522547156"/>
      <w:bookmarkStart w:id="460" w:name="_Hlk522551968"/>
      <w:r w:rsidRPr="00D10BF0">
        <w:t xml:space="preserve">Elektronická aukcia sa bude realizovať prostredníctvom elektronického aukčného softwaru PROEBIZ  dostupnom na </w:t>
      </w:r>
      <w:hyperlink r:id="rId21" w:history="1">
        <w:r w:rsidR="009615CD" w:rsidRPr="00D10BF0">
          <w:t>http://proebiz.com</w:t>
        </w:r>
      </w:hyperlink>
      <w:bookmarkEnd w:id="459"/>
      <w:r w:rsidRPr="00D10BF0">
        <w:t>.</w:t>
      </w:r>
      <w:bookmarkEnd w:id="460"/>
      <w:r w:rsidR="008568F2" w:rsidRPr="00D10BF0">
        <w:t xml:space="preserve"> </w:t>
      </w:r>
    </w:p>
    <w:p w14:paraId="3EC44C9F" w14:textId="266AEC42" w:rsidR="008568F2" w:rsidRPr="00D10BF0" w:rsidRDefault="002D5D83" w:rsidP="007A0D2C">
      <w:pPr>
        <w:pStyle w:val="Heading4"/>
      </w:pPr>
      <w:r w:rsidRPr="00D10BF0">
        <w:t xml:space="preserve">V priebehu konania aukcie bude umožnené všetkým zúčastneným uchádzačom svoje zadané ceny upravovať v stanovených položkách smerom dole v ľubovoľnom počte krokov. Obmedzenie zmeny jedného kroku </w:t>
      </w:r>
      <w:r w:rsidR="00DF29BC" w:rsidRPr="00D10BF0">
        <w:t>bude</w:t>
      </w:r>
      <w:r w:rsidRPr="00D10BF0">
        <w:t xml:space="preserve"> nastavené nasledovne: minimálny vyžadovaný rozdiel v jednom kroku je </w:t>
      </w:r>
      <w:r w:rsidR="007718E8">
        <w:t>2</w:t>
      </w:r>
      <w:r w:rsidR="00A67985">
        <w:t>.000</w:t>
      </w:r>
      <w:r w:rsidR="00A67985" w:rsidRPr="00D10BF0">
        <w:t>,</w:t>
      </w:r>
      <w:r w:rsidRPr="00D10BF0">
        <w:t xml:space="preserve">- EUR </w:t>
      </w:r>
      <w:r w:rsidR="00DF29BC" w:rsidRPr="00D10BF0">
        <w:t>vrátane</w:t>
      </w:r>
      <w:r w:rsidRPr="00D10BF0">
        <w:t xml:space="preserve"> DPH</w:t>
      </w:r>
      <w:r w:rsidR="00696580" w:rsidRPr="00D10BF0">
        <w:t xml:space="preserve">. Maximálny možný rozdiel nie je limitovaný, avšak v prípade prekročenia </w:t>
      </w:r>
      <w:r w:rsidRPr="00D10BF0">
        <w:t xml:space="preserve"> </w:t>
      </w:r>
      <w:r w:rsidR="00696580" w:rsidRPr="00D10BF0">
        <w:t xml:space="preserve">rozdielu v jednom kroku </w:t>
      </w:r>
      <w:r w:rsidR="00BD1BC0" w:rsidRPr="00D10BF0">
        <w:t xml:space="preserve">o </w:t>
      </w:r>
      <w:r w:rsidR="007718E8">
        <w:t>50</w:t>
      </w:r>
      <w:r w:rsidRPr="00D10BF0">
        <w:t xml:space="preserve">.000,- EUR </w:t>
      </w:r>
      <w:r w:rsidR="00DF29BC" w:rsidRPr="00D10BF0">
        <w:t xml:space="preserve">vrátane </w:t>
      </w:r>
      <w:r w:rsidRPr="00D10BF0">
        <w:t xml:space="preserve">DPH </w:t>
      </w:r>
      <w:r w:rsidR="00176E9E" w:rsidRPr="00D10BF0">
        <w:t>sa objaví upozorňovacie okno</w:t>
      </w:r>
      <w:r w:rsidR="0044321A" w:rsidRPr="00D10BF0">
        <w:t>, ktoré uchádzača upozorní na výšku ním navrhovanej úpravy ceny</w:t>
      </w:r>
      <w:r w:rsidR="002F4406" w:rsidRPr="00D10BF0">
        <w:t xml:space="preserve">. </w:t>
      </w:r>
    </w:p>
    <w:p w14:paraId="0CA09EE7" w14:textId="6E867566" w:rsidR="008568F2" w:rsidRPr="00D10BF0" w:rsidRDefault="0035086C" w:rsidP="007A0D2C">
      <w:pPr>
        <w:pStyle w:val="Heading4"/>
      </w:pPr>
      <w:r w:rsidRPr="00D10BF0">
        <w:t>Verejn</w:t>
      </w:r>
      <w:r w:rsidR="008568F2" w:rsidRPr="00D10BF0">
        <w:t xml:space="preserve">ý obstarávateľ skončí elektronickú aukciu, </w:t>
      </w:r>
    </w:p>
    <w:p w14:paraId="6048840E" w14:textId="4BF361BE" w:rsidR="008568F2" w:rsidRPr="00D10BF0" w:rsidRDefault="008568F2" w:rsidP="00283EDF">
      <w:pPr>
        <w:pStyle w:val="Heading6"/>
      </w:pPr>
      <w:r w:rsidRPr="00D10BF0">
        <w:t xml:space="preserve">ak na základe výzvy na účasť v elektronickej aukcii </w:t>
      </w:r>
      <w:r w:rsidR="003D5432" w:rsidRPr="00D10BF0">
        <w:t xml:space="preserve">v ním stanovenej lehote </w:t>
      </w:r>
      <w:r w:rsidRPr="00D10BF0">
        <w:t>nedostane</w:t>
      </w:r>
      <w:r w:rsidR="003D5432" w:rsidRPr="00D10BF0">
        <w:t xml:space="preserve"> </w:t>
      </w:r>
      <w:r w:rsidRPr="00D10BF0">
        <w:t xml:space="preserve">žiadne nové ceny alebo nové hodnoty, ktoré spĺňajú požiadavky týkajúce sa minimálnych rozdielov, </w:t>
      </w:r>
      <w:r w:rsidR="003D5432" w:rsidRPr="00D10BF0">
        <w:t>a/alebo</w:t>
      </w:r>
    </w:p>
    <w:p w14:paraId="46F09821" w14:textId="77777777" w:rsidR="008568F2" w:rsidRPr="00D10BF0" w:rsidRDefault="008568F2" w:rsidP="00283EDF">
      <w:pPr>
        <w:pStyle w:val="Heading6"/>
      </w:pPr>
      <w:r w:rsidRPr="00D10BF0">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D10BF0" w:rsidRDefault="008568F2" w:rsidP="007A0D2C">
      <w:pPr>
        <w:pStyle w:val="Heading4"/>
      </w:pPr>
      <w:r w:rsidRPr="00D10BF0">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D10BF0" w:rsidRDefault="008568F2" w:rsidP="00FA4DBD">
      <w:pPr>
        <w:numPr>
          <w:ilvl w:val="0"/>
          <w:numId w:val="9"/>
        </w:numPr>
        <w:rPr>
          <w:rFonts w:cs="Arial"/>
          <w:b/>
          <w:bCs/>
          <w:vanish/>
          <w:szCs w:val="20"/>
        </w:rPr>
      </w:pPr>
    </w:p>
    <w:p w14:paraId="12C4B34B" w14:textId="77777777" w:rsidR="008568F2" w:rsidRPr="00D10BF0" w:rsidRDefault="008568F2" w:rsidP="00FA4DBD">
      <w:pPr>
        <w:numPr>
          <w:ilvl w:val="0"/>
          <w:numId w:val="9"/>
        </w:numPr>
        <w:rPr>
          <w:rFonts w:cs="Arial"/>
          <w:b/>
          <w:bCs/>
          <w:vanish/>
          <w:szCs w:val="20"/>
        </w:rPr>
      </w:pPr>
    </w:p>
    <w:p w14:paraId="1F1F0CEE" w14:textId="77777777" w:rsidR="008568F2" w:rsidRPr="00D10BF0" w:rsidRDefault="008568F2" w:rsidP="00FA4DBD">
      <w:pPr>
        <w:numPr>
          <w:ilvl w:val="0"/>
          <w:numId w:val="9"/>
        </w:numPr>
        <w:rPr>
          <w:rFonts w:cs="Arial"/>
          <w:b/>
          <w:bCs/>
          <w:vanish/>
          <w:szCs w:val="20"/>
        </w:rPr>
      </w:pPr>
    </w:p>
    <w:p w14:paraId="053FC149" w14:textId="77777777" w:rsidR="008568F2" w:rsidRPr="00D10BF0" w:rsidRDefault="008568F2" w:rsidP="00FA4DBD">
      <w:pPr>
        <w:numPr>
          <w:ilvl w:val="0"/>
          <w:numId w:val="9"/>
        </w:numPr>
        <w:rPr>
          <w:rFonts w:cs="Arial"/>
          <w:b/>
          <w:bCs/>
          <w:vanish/>
          <w:szCs w:val="20"/>
        </w:rPr>
      </w:pPr>
    </w:p>
    <w:p w14:paraId="79E6B12F" w14:textId="77777777" w:rsidR="008568F2" w:rsidRPr="00D10BF0" w:rsidRDefault="008568F2" w:rsidP="00FA4DBD">
      <w:pPr>
        <w:numPr>
          <w:ilvl w:val="0"/>
          <w:numId w:val="9"/>
        </w:numPr>
        <w:rPr>
          <w:rFonts w:cs="Arial"/>
          <w:b/>
          <w:bCs/>
          <w:vanish/>
          <w:szCs w:val="20"/>
        </w:rPr>
      </w:pPr>
    </w:p>
    <w:p w14:paraId="22284399" w14:textId="77777777" w:rsidR="008568F2" w:rsidRPr="00D10BF0" w:rsidRDefault="008568F2" w:rsidP="00FA4DBD">
      <w:pPr>
        <w:numPr>
          <w:ilvl w:val="0"/>
          <w:numId w:val="9"/>
        </w:numPr>
        <w:rPr>
          <w:rFonts w:cs="Arial"/>
          <w:b/>
          <w:bCs/>
          <w:vanish/>
          <w:szCs w:val="20"/>
        </w:rPr>
      </w:pPr>
    </w:p>
    <w:p w14:paraId="7DB6113B" w14:textId="77777777" w:rsidR="008568F2" w:rsidRPr="00D10BF0" w:rsidRDefault="008568F2" w:rsidP="00FA4DBD">
      <w:pPr>
        <w:numPr>
          <w:ilvl w:val="0"/>
          <w:numId w:val="9"/>
        </w:numPr>
        <w:rPr>
          <w:rFonts w:cs="Arial"/>
          <w:b/>
          <w:bCs/>
          <w:vanish/>
          <w:szCs w:val="20"/>
        </w:rPr>
      </w:pPr>
    </w:p>
    <w:p w14:paraId="4CBFFDAB" w14:textId="77777777" w:rsidR="008568F2" w:rsidRPr="00D10BF0" w:rsidRDefault="008568F2" w:rsidP="00FA4DBD">
      <w:pPr>
        <w:numPr>
          <w:ilvl w:val="0"/>
          <w:numId w:val="9"/>
        </w:numPr>
        <w:rPr>
          <w:rFonts w:cs="Arial"/>
          <w:b/>
          <w:bCs/>
          <w:vanish/>
          <w:szCs w:val="20"/>
        </w:rPr>
      </w:pPr>
    </w:p>
    <w:p w14:paraId="7C735F0F" w14:textId="77777777" w:rsidR="008568F2" w:rsidRPr="00D10BF0" w:rsidRDefault="008568F2" w:rsidP="00FA4DBD">
      <w:pPr>
        <w:numPr>
          <w:ilvl w:val="0"/>
          <w:numId w:val="9"/>
        </w:numPr>
        <w:rPr>
          <w:rFonts w:cs="Arial"/>
          <w:b/>
          <w:bCs/>
          <w:vanish/>
          <w:szCs w:val="20"/>
        </w:rPr>
      </w:pPr>
    </w:p>
    <w:p w14:paraId="30C640C7" w14:textId="77777777" w:rsidR="00A106F7" w:rsidRPr="00D10BF0" w:rsidRDefault="00A106F7" w:rsidP="00283EDF">
      <w:pPr>
        <w:pStyle w:val="Heading6"/>
      </w:pPr>
      <w:bookmarkStart w:id="461" w:name="_Hlk522552046"/>
      <w:r w:rsidRPr="00D10BF0">
        <w:t>pripojenie na internet,</w:t>
      </w:r>
    </w:p>
    <w:p w14:paraId="40AFE9A9" w14:textId="77777777" w:rsidR="00A106F7" w:rsidRPr="00D10BF0" w:rsidRDefault="00A106F7" w:rsidP="00283EDF">
      <w:pPr>
        <w:pStyle w:val="Heading6"/>
      </w:pPr>
      <w:r w:rsidRPr="00D10BF0">
        <w:t xml:space="preserve">nainštalovaný jeden z podporovaných webových prehliadačov: </w:t>
      </w:r>
    </w:p>
    <w:p w14:paraId="37A3CA4B" w14:textId="68942785" w:rsidR="00A106F7" w:rsidRPr="00D10BF0" w:rsidRDefault="00A106F7" w:rsidP="009D6B0A">
      <w:pPr>
        <w:pStyle w:val="Heading7"/>
      </w:pPr>
      <w:r w:rsidRPr="00D10BF0">
        <w:t xml:space="preserve">Microsoft Internet Explorer verzia 11.0 a vyššia (http://microsoft.com/ie) </w:t>
      </w:r>
    </w:p>
    <w:p w14:paraId="2194672E" w14:textId="4B58681E" w:rsidR="00A106F7" w:rsidRPr="00D10BF0" w:rsidRDefault="00A106F7" w:rsidP="009D6B0A">
      <w:pPr>
        <w:pStyle w:val="Heading7"/>
      </w:pPr>
      <w:proofErr w:type="spellStart"/>
      <w:r w:rsidRPr="00D10BF0">
        <w:t>Mozilla</w:t>
      </w:r>
      <w:proofErr w:type="spellEnd"/>
      <w:r w:rsidRPr="00D10BF0">
        <w:t xml:space="preserve"> Firefox 13.0 a vyššia (</w:t>
      </w:r>
      <w:hyperlink r:id="rId22" w:history="1">
        <w:r w:rsidRPr="00D10BF0">
          <w:rPr>
            <w:rStyle w:val="Hyperlink"/>
            <w:rFonts w:cs="Arial"/>
            <w:bCs/>
          </w:rPr>
          <w:t>http://firefox.com</w:t>
        </w:r>
      </w:hyperlink>
      <w:r w:rsidRPr="00D10BF0">
        <w:t xml:space="preserve">) </w:t>
      </w:r>
    </w:p>
    <w:p w14:paraId="55471192" w14:textId="199F295B" w:rsidR="00A106F7" w:rsidRPr="00D10BF0" w:rsidRDefault="00A106F7" w:rsidP="009D6B0A">
      <w:pPr>
        <w:pStyle w:val="Heading7"/>
      </w:pPr>
      <w:r w:rsidRPr="00D10BF0">
        <w:t>Google Chrome (</w:t>
      </w:r>
      <w:hyperlink r:id="rId23" w:history="1">
        <w:r w:rsidRPr="00D10BF0">
          <w:t>http://google.com/chrome</w:t>
        </w:r>
      </w:hyperlink>
      <w:r w:rsidRPr="00D10BF0">
        <w:t xml:space="preserve">) </w:t>
      </w:r>
    </w:p>
    <w:p w14:paraId="227A0148" w14:textId="0A025577" w:rsidR="00A106F7" w:rsidRPr="00D10BF0" w:rsidRDefault="00A106F7" w:rsidP="009D6B0A">
      <w:pPr>
        <w:pStyle w:val="Heading7"/>
      </w:pPr>
      <w:r w:rsidRPr="00D10BF0">
        <w:t xml:space="preserve">Microsoft </w:t>
      </w:r>
      <w:proofErr w:type="spellStart"/>
      <w:r w:rsidRPr="00D10BF0">
        <w:t>Edge</w:t>
      </w:r>
      <w:proofErr w:type="spellEnd"/>
      <w:r w:rsidRPr="00D10BF0">
        <w:t xml:space="preserve"> (</w:t>
      </w:r>
      <w:hyperlink r:id="rId24" w:history="1">
        <w:r w:rsidRPr="00D10BF0">
          <w:t>https://www.microsoft.com/edge</w:t>
        </w:r>
      </w:hyperlink>
      <w:r w:rsidRPr="00D10BF0">
        <w:t xml:space="preserve">) </w:t>
      </w:r>
    </w:p>
    <w:p w14:paraId="3D8FE892" w14:textId="77777777" w:rsidR="00A106F7" w:rsidRPr="00D10BF0" w:rsidRDefault="00A106F7" w:rsidP="00283EDF">
      <w:pPr>
        <w:pStyle w:val="Heading6"/>
      </w:pPr>
      <w:r w:rsidRPr="00D10BF0">
        <w:t xml:space="preserve">nainštalovaný Adobe Flash </w:t>
      </w:r>
      <w:proofErr w:type="spellStart"/>
      <w:r w:rsidRPr="00D10BF0">
        <w:t>Player</w:t>
      </w:r>
      <w:proofErr w:type="spellEnd"/>
      <w:r w:rsidRPr="00D10BF0">
        <w:t xml:space="preserve"> (http://get adobe.com/</w:t>
      </w:r>
      <w:proofErr w:type="spellStart"/>
      <w:r w:rsidRPr="00D10BF0">
        <w:t>flashplayer</w:t>
      </w:r>
      <w:proofErr w:type="spellEnd"/>
      <w:r w:rsidRPr="00D10BF0">
        <w:t xml:space="preserve">), </w:t>
      </w:r>
    </w:p>
    <w:p w14:paraId="54D9F278" w14:textId="77777777" w:rsidR="00A106F7" w:rsidRPr="00D10BF0" w:rsidRDefault="00A106F7" w:rsidP="00283EDF">
      <w:pPr>
        <w:pStyle w:val="Heading6"/>
      </w:pPr>
      <w:r w:rsidRPr="00D10BF0">
        <w:t xml:space="preserve">v prehliadači povolené </w:t>
      </w:r>
      <w:proofErr w:type="spellStart"/>
      <w:r w:rsidRPr="00D10BF0">
        <w:t>vyskakovacie</w:t>
      </w:r>
      <w:proofErr w:type="spellEnd"/>
      <w:r w:rsidRPr="00D10BF0">
        <w:t xml:space="preserve"> okná,</w:t>
      </w:r>
    </w:p>
    <w:p w14:paraId="4837BFBB" w14:textId="77777777" w:rsidR="00A106F7" w:rsidRPr="00D10BF0" w:rsidRDefault="00A106F7" w:rsidP="00283EDF">
      <w:pPr>
        <w:pStyle w:val="Heading6"/>
      </w:pPr>
      <w:r w:rsidRPr="00D10BF0">
        <w:t xml:space="preserve">povolená podpora </w:t>
      </w:r>
      <w:proofErr w:type="spellStart"/>
      <w:r w:rsidRPr="00D10BF0">
        <w:t>Javascript</w:t>
      </w:r>
      <w:proofErr w:type="spellEnd"/>
      <w:r w:rsidRPr="00D10BF0">
        <w:t xml:space="preserve"> v prehliadači a povolené </w:t>
      </w:r>
      <w:proofErr w:type="spellStart"/>
      <w:r w:rsidRPr="00D10BF0">
        <w:t>cookies</w:t>
      </w:r>
      <w:proofErr w:type="spellEnd"/>
      <w:r w:rsidRPr="00D10BF0">
        <w:t xml:space="preserve">, Návod, ako </w:t>
      </w:r>
      <w:proofErr w:type="spellStart"/>
      <w:r w:rsidRPr="00D10BF0">
        <w:t>cookies</w:t>
      </w:r>
      <w:proofErr w:type="spellEnd"/>
      <w:r w:rsidRPr="00D10BF0">
        <w:t xml:space="preserve"> vo webovom prehliadači povoliť, nájdete na http://proebiz.com/sk/podpora</w:t>
      </w:r>
    </w:p>
    <w:p w14:paraId="1DC3567B" w14:textId="77777777" w:rsidR="00A106F7" w:rsidRPr="00D10BF0" w:rsidRDefault="00A106F7" w:rsidP="00283EDF">
      <w:pPr>
        <w:pStyle w:val="Heading6"/>
      </w:pPr>
      <w:r w:rsidRPr="00D10BF0">
        <w:t xml:space="preserve">nainštalovaný Adobe Acrobat </w:t>
      </w:r>
      <w:proofErr w:type="spellStart"/>
      <w:r w:rsidRPr="00D10BF0">
        <w:t>Reader</w:t>
      </w:r>
      <w:proofErr w:type="spellEnd"/>
      <w:r w:rsidRPr="00D10BF0">
        <w:t xml:space="preserve"> pre otváranie dokumentov. </w:t>
      </w:r>
    </w:p>
    <w:p w14:paraId="0B668818" w14:textId="77777777" w:rsidR="008568F2" w:rsidRPr="00D10BF0" w:rsidRDefault="008568F2" w:rsidP="00DB3EC1">
      <w:pPr>
        <w:pStyle w:val="Heading3"/>
      </w:pPr>
      <w:bookmarkStart w:id="462" w:name="_Toc444084997"/>
      <w:bookmarkStart w:id="463" w:name="_Toc469657851"/>
      <w:bookmarkStart w:id="464" w:name="_Toc473527866"/>
      <w:bookmarkStart w:id="465" w:name="_Toc4416649"/>
      <w:bookmarkStart w:id="466" w:name="_Toc4416943"/>
      <w:bookmarkStart w:id="467" w:name="_Toc4416992"/>
      <w:bookmarkStart w:id="468" w:name="_Toc34734258"/>
      <w:bookmarkEnd w:id="461"/>
      <w:r w:rsidRPr="00D10BF0">
        <w:t>Ďalšie upozornenia pre účasť v aukcii</w:t>
      </w:r>
      <w:bookmarkEnd w:id="462"/>
      <w:bookmarkEnd w:id="463"/>
      <w:bookmarkEnd w:id="464"/>
      <w:bookmarkEnd w:id="465"/>
      <w:bookmarkEnd w:id="466"/>
      <w:bookmarkEnd w:id="467"/>
      <w:bookmarkEnd w:id="468"/>
      <w:r w:rsidRPr="00D10BF0">
        <w:t xml:space="preserve"> </w:t>
      </w:r>
    </w:p>
    <w:p w14:paraId="77ACA54B"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354E1AF8" w14:textId="77777777" w:rsidR="008568F2" w:rsidRPr="00D10BF0" w:rsidRDefault="008568F2" w:rsidP="007A0D2C">
      <w:pPr>
        <w:pStyle w:val="Heading4"/>
      </w:pPr>
      <w:r w:rsidRPr="00D10BF0">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D10BF0" w:rsidRDefault="008568F2" w:rsidP="007A0D2C">
      <w:pPr>
        <w:pStyle w:val="Heading4"/>
      </w:pPr>
      <w:r w:rsidRPr="00D10BF0">
        <w:t xml:space="preserve">V prípade nemožnosti konania aukcie z dôvodu vyššej moci, ako napr. dokázateľného plošného výpadku siete internet, alebo inej nepredpokladateľnej objektívnej príčiny si </w:t>
      </w:r>
      <w:r w:rsidR="0035086C" w:rsidRPr="00D10BF0">
        <w:t>Verejn</w:t>
      </w:r>
      <w:r w:rsidRPr="00D10BF0">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EB8E9B" w:rsidR="008568F2" w:rsidRPr="00D10BF0" w:rsidRDefault="008568F2" w:rsidP="007A0D2C">
      <w:pPr>
        <w:pStyle w:val="Heading4"/>
      </w:pPr>
      <w:r w:rsidRPr="00D10BF0">
        <w:lastRenderedPageBreak/>
        <w:t xml:space="preserve">Na ceny aktualizované v e-aukcii sa vzťahujú ustanovenia bodu </w:t>
      </w:r>
      <w:r w:rsidR="00FB42BC" w:rsidRPr="00D10BF0">
        <w:fldChar w:fldCharType="begin"/>
      </w:r>
      <w:r w:rsidR="00FB42BC" w:rsidRPr="00D10BF0">
        <w:instrText xml:space="preserve"> REF _Ref4423373 \n \h </w:instrText>
      </w:r>
      <w:r w:rsidR="008501A8" w:rsidRPr="00D10BF0">
        <w:instrText xml:space="preserve"> \* MERGEFORMAT </w:instrText>
      </w:r>
      <w:r w:rsidR="00FB42BC" w:rsidRPr="00D10BF0">
        <w:fldChar w:fldCharType="separate"/>
      </w:r>
      <w:r w:rsidR="00171596">
        <w:t>24</w:t>
      </w:r>
      <w:r w:rsidR="00FB42BC" w:rsidRPr="00D10BF0">
        <w:fldChar w:fldCharType="end"/>
      </w:r>
      <w:r w:rsidR="00FB42BC" w:rsidRPr="00D10BF0">
        <w:t xml:space="preserve"> </w:t>
      </w:r>
      <w:r w:rsidRPr="00D10BF0">
        <w:t xml:space="preserve">Časti A. Pokyny pre uchádzačov týchto súťažných podkladov o mimoriadne nízkej ponuke. V prípade, ak bude uchádzač, ktorý predloží v e-aukcii najnižšiu cenu z </w:t>
      </w:r>
      <w:r w:rsidR="0035086C" w:rsidRPr="00D10BF0">
        <w:t>Verejn</w:t>
      </w:r>
      <w:r w:rsidRPr="00D10BF0">
        <w:t>ej súťaže z dôvodu predloženia mimoriadnej nízkej ponuky z </w:t>
      </w:r>
      <w:r w:rsidR="0035086C" w:rsidRPr="00D10BF0">
        <w:t>Verejn</w:t>
      </w:r>
      <w:r w:rsidRPr="00D10BF0">
        <w:t>ej súťaže vylúčený, stáva sa úspešným druhý uchádzač v poradí.</w:t>
      </w:r>
    </w:p>
    <w:p w14:paraId="5C956A65" w14:textId="351E1E5E" w:rsidR="008B699B" w:rsidRPr="00D10BF0" w:rsidRDefault="0035086C" w:rsidP="007A0D2C">
      <w:pPr>
        <w:pStyle w:val="Heading4"/>
      </w:pPr>
      <w:r w:rsidRPr="00D10BF0">
        <w:t>Verejn</w:t>
      </w:r>
      <w:r w:rsidR="008B699B" w:rsidRPr="00D10BF0">
        <w:t xml:space="preserve">ý obstarávateľ si vyhradzuje právo zopakovať elektronickú aukciu v prípade, ak uchádzač, ktorý sa umiestnil na prvom mieste v poradí bude vylúčený </w:t>
      </w:r>
      <w:proofErr w:type="spellStart"/>
      <w:r w:rsidR="008B699B" w:rsidRPr="00D10BF0">
        <w:t>posupom</w:t>
      </w:r>
      <w:proofErr w:type="spellEnd"/>
      <w:r w:rsidR="008B699B" w:rsidRPr="00D10BF0">
        <w:t xml:space="preserve">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8B699B" w:rsidRPr="00D10BF0">
        <w:t xml:space="preserve"> Časti A. Pokyny pre uchádzačov súťažných podkladov</w:t>
      </w:r>
    </w:p>
    <w:p w14:paraId="68C3D26F" w14:textId="77777777" w:rsidR="008B699B" w:rsidRPr="00D10BF0" w:rsidRDefault="008B699B" w:rsidP="00A9332F">
      <w:pPr>
        <w:ind w:left="540"/>
        <w:rPr>
          <w:rFonts w:cs="Arial"/>
          <w:szCs w:val="20"/>
        </w:rPr>
      </w:pPr>
    </w:p>
    <w:p w14:paraId="64C84D29" w14:textId="77777777" w:rsidR="008568F2" w:rsidRPr="00D10BF0" w:rsidRDefault="008568F2" w:rsidP="008568F2">
      <w:pPr>
        <w:pStyle w:val="ListParagraph"/>
        <w:rPr>
          <w:rFonts w:ascii="Cambria" w:hAnsi="Cambria" w:cs="Arial"/>
        </w:rPr>
      </w:pPr>
    </w:p>
    <w:bookmarkEnd w:id="440"/>
    <w:p w14:paraId="61579803" w14:textId="00EC875F" w:rsidR="00742488" w:rsidRPr="00D10BF0" w:rsidRDefault="009A7301">
      <w:pPr>
        <w:spacing w:after="0" w:line="240" w:lineRule="auto"/>
        <w:jc w:val="left"/>
        <w:rPr>
          <w:b/>
          <w:sz w:val="28"/>
          <w:szCs w:val="28"/>
        </w:rPr>
      </w:pPr>
      <w:r w:rsidRPr="00D10BF0">
        <w:rPr>
          <w:b/>
          <w:sz w:val="28"/>
          <w:szCs w:val="28"/>
        </w:rPr>
        <w:br w:type="page"/>
      </w:r>
    </w:p>
    <w:p w14:paraId="50FF5102" w14:textId="7D04D313" w:rsidR="00742488" w:rsidRPr="00D10BF0" w:rsidRDefault="00742488" w:rsidP="00742488">
      <w:pPr>
        <w:pStyle w:val="Heading1"/>
      </w:pPr>
      <w:bookmarkStart w:id="469" w:name="_Toc34734259"/>
      <w:r w:rsidRPr="00D10BF0">
        <w:lastRenderedPageBreak/>
        <w:t>Podmienky účasti</w:t>
      </w:r>
      <w:bookmarkEnd w:id="469"/>
    </w:p>
    <w:p w14:paraId="17C675B0" w14:textId="1B07AD4B" w:rsidR="001834FF" w:rsidRPr="00D10BF0" w:rsidRDefault="001834FF" w:rsidP="001834FF">
      <w:pPr>
        <w:pStyle w:val="Heading3"/>
      </w:pPr>
      <w:bookmarkStart w:id="470" w:name="_Toc34734260"/>
      <w:r w:rsidRPr="00D10BF0">
        <w:t>Osobné postavenie</w:t>
      </w:r>
      <w:bookmarkEnd w:id="470"/>
    </w:p>
    <w:p w14:paraId="08869673" w14:textId="0A5FC99E"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2E465D86" w14:textId="77777777" w:rsidR="001834FF" w:rsidRPr="00D10BF0" w:rsidRDefault="001834FF" w:rsidP="007A0D2C">
      <w:pPr>
        <w:pStyle w:val="Heading4"/>
      </w:pPr>
      <w:r w:rsidRPr="00D10BF0">
        <w:t>Tejto súťaže sa môže zúčastniť len ten, kto spĺňa podmienky účasti týkajúce sa osobného postavenia vymedzené v ustanovení § 32 ods. 1 ZVO.</w:t>
      </w:r>
    </w:p>
    <w:p w14:paraId="5C7E9A70" w14:textId="4BC6797E" w:rsidR="001834FF" w:rsidRPr="00D10BF0" w:rsidRDefault="001834FF" w:rsidP="007A0D2C">
      <w:pPr>
        <w:pStyle w:val="Heading4"/>
      </w:pPr>
      <w:bookmarkStart w:id="471" w:name="_Ref34733959"/>
      <w:r w:rsidRPr="00D10BF0">
        <w:t>Spôsob preukázania splnenia podmienok podľa § 32 ods. 1 ZVO:</w:t>
      </w:r>
      <w:bookmarkEnd w:id="471"/>
      <w:r w:rsidRPr="00D10BF0">
        <w:t> </w:t>
      </w:r>
    </w:p>
    <w:p w14:paraId="7FF79130" w14:textId="77777777" w:rsidR="001834FF" w:rsidRPr="00D10BF0" w:rsidRDefault="001834FF" w:rsidP="00283EDF">
      <w:pPr>
        <w:pStyle w:val="Heading6"/>
      </w:pPr>
      <w:r w:rsidRPr="00D10BF0">
        <w:t>Uchádzač zapísaný v zozname hospodárskych subjektov (ďalej len „ZHS“) podľa § 152 ZVO preukáže splnenie podmienok účasti osobného postavenia informáciou o zapísaní do ZHS alebo predložením platného potvrdenia úradu o zapísaní do ZHS, pričom ak jeho zápis v</w:t>
      </w:r>
      <w:r w:rsidRPr="00D10BF0">
        <w:rPr>
          <w:rFonts w:cs="Arial"/>
        </w:rPr>
        <w:t> </w:t>
      </w:r>
      <w:r w:rsidRPr="00D10BF0">
        <w:t>ZHS neobsahuje všetky doklady potrebné na preukázanie splnenia podmienok účasti v</w:t>
      </w:r>
      <w:r w:rsidRPr="00D10BF0">
        <w:rPr>
          <w:rFonts w:cs="Arial"/>
        </w:rPr>
        <w:t> </w:t>
      </w:r>
      <w:r w:rsidRPr="00D10BF0">
        <w:t>súlade s</w:t>
      </w:r>
      <w:r w:rsidRPr="00D10BF0">
        <w:rPr>
          <w:rFonts w:cs="Arial"/>
        </w:rPr>
        <w:t> </w:t>
      </w:r>
      <w:r w:rsidRPr="00D10BF0">
        <w:t>ustanovením § 32 ods. 2 ZVO platného v</w:t>
      </w:r>
      <w:r w:rsidRPr="00D10BF0">
        <w:rPr>
          <w:rFonts w:cs="Arial"/>
        </w:rPr>
        <w:t> </w:t>
      </w:r>
      <w:r w:rsidRPr="00D10BF0">
        <w:t>čase vyhlásenia tohto verejného obstarávania, predloží tieto doklady v</w:t>
      </w:r>
      <w:r w:rsidRPr="00D10BF0">
        <w:rPr>
          <w:rFonts w:cs="Arial"/>
        </w:rPr>
        <w:t> </w:t>
      </w:r>
      <w:r w:rsidRPr="00D10BF0">
        <w:t>svojej ponuke.</w:t>
      </w:r>
    </w:p>
    <w:p w14:paraId="5789E682" w14:textId="2CC9EAC1" w:rsidR="001834FF" w:rsidRPr="00D10BF0" w:rsidRDefault="001834FF" w:rsidP="00283EDF">
      <w:pPr>
        <w:pStyle w:val="Heading6"/>
      </w:pPr>
      <w:bookmarkStart w:id="472" w:name="_Ref20407693"/>
      <w:r w:rsidRPr="00D10BF0">
        <w:t>Uchádzač, ktorý nie je zapísaný v ZHS podľa § 152 ZVO preukáže splnenie podmienok účasti osobného postavenia dokladmi v súlade s § 32 ods. 2 ZVO.</w:t>
      </w:r>
      <w:bookmarkEnd w:id="472"/>
    </w:p>
    <w:p w14:paraId="605CDDAB" w14:textId="37E64109" w:rsidR="001834FF" w:rsidRPr="00D10BF0" w:rsidRDefault="001834FF" w:rsidP="007A0D2C">
      <w:pPr>
        <w:pStyle w:val="Heading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171596">
        <w:t>1.3</w:t>
      </w:r>
      <w:r w:rsidR="00443B2D">
        <w:fldChar w:fldCharType="end"/>
      </w:r>
      <w:r w:rsidRPr="00D10BF0">
        <w:fldChar w:fldCharType="begin"/>
      </w:r>
      <w:r w:rsidRPr="00D10BF0">
        <w:instrText xml:space="preserve"> REF _Ref20407693 \r \h  \* MERGEFORMAT </w:instrText>
      </w:r>
      <w:r w:rsidRPr="00D10BF0">
        <w:fldChar w:fldCharType="separate"/>
      </w:r>
      <w:r w:rsidR="00171596">
        <w:t>b)</w:t>
      </w:r>
      <w:r w:rsidRPr="00D10BF0">
        <w:fldChar w:fldCharType="end"/>
      </w:r>
      <w:r w:rsidRPr="00D10BF0">
        <w:t xml:space="preserve"> vyššie alebo nevydáva ani rovnocenné doklady, možno ich nahradiť čestným vyhlásením podľa predpisov platných v štáte jeho sídla, miesta podnikania alebo obvyklého pobytu.</w:t>
      </w:r>
    </w:p>
    <w:p w14:paraId="65B0DE28" w14:textId="77777777" w:rsidR="001834FF" w:rsidRPr="00D10BF0" w:rsidRDefault="001834FF" w:rsidP="007A0D2C">
      <w:pPr>
        <w:pStyle w:val="Heading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D479A18" w14:textId="77777777" w:rsidR="001834FF" w:rsidRPr="00D10BF0" w:rsidRDefault="001834FF" w:rsidP="007A0D2C">
      <w:pPr>
        <w:pStyle w:val="Heading4"/>
      </w:pPr>
      <w:r w:rsidRPr="00D10BF0">
        <w:t>Podrobnosti k podmienkam účasti osobného postavenia a ich preukazovanie sú uvedené v § 32 ZVO.</w:t>
      </w:r>
    </w:p>
    <w:p w14:paraId="5095A929" w14:textId="77777777" w:rsidR="001834FF" w:rsidRPr="00D10BF0" w:rsidRDefault="001834FF" w:rsidP="00AF5DFF">
      <w:pPr>
        <w:pStyle w:val="Heading3"/>
      </w:pPr>
      <w:r w:rsidRPr="00D10BF0">
        <w:tab/>
      </w:r>
      <w:bookmarkStart w:id="473" w:name="_Toc494096884"/>
      <w:bookmarkStart w:id="474" w:name="_Toc34734261"/>
      <w:r w:rsidRPr="00D10BF0">
        <w:t>Ekonomické a finančné postavenie</w:t>
      </w:r>
      <w:bookmarkEnd w:id="473"/>
      <w:bookmarkEnd w:id="474"/>
    </w:p>
    <w:p w14:paraId="7C765907" w14:textId="77777777"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3426E1B" w14:textId="77777777" w:rsidR="001834FF" w:rsidRPr="00D10BF0" w:rsidRDefault="001834FF" w:rsidP="007A0D2C">
      <w:pPr>
        <w:pStyle w:val="Heading4"/>
      </w:pPr>
      <w:r w:rsidRPr="00D10BF0">
        <w:t>Tejto 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p>
    <w:p w14:paraId="0686F8B9" w14:textId="38CE4B02" w:rsidR="001834FF" w:rsidRPr="00D10BF0" w:rsidRDefault="001834FF" w:rsidP="007A0D2C">
      <w:pPr>
        <w:pStyle w:val="Heading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7A0D2C">
      <w:pPr>
        <w:pStyle w:val="Heading4"/>
        <w:numPr>
          <w:ilvl w:val="0"/>
          <w:numId w:val="0"/>
        </w:numPr>
        <w:ind w:left="709"/>
        <w:rPr>
          <w:shd w:val="clear" w:color="auto" w:fill="FFFFFF"/>
        </w:rPr>
      </w:pPr>
      <w:r w:rsidRPr="00D10BF0">
        <w:rPr>
          <w:shd w:val="clear" w:color="auto" w:fill="FFFFFF"/>
        </w:rPr>
        <w:t>Minimálna požadovaná úroveň:</w:t>
      </w:r>
    </w:p>
    <w:p w14:paraId="47730DC9" w14:textId="477A6AEB" w:rsidR="001834FF" w:rsidRPr="00D10BF0" w:rsidRDefault="00F9659C" w:rsidP="007A0D2C">
      <w:pPr>
        <w:pStyle w:val="Heading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D80C68" w:rsidRPr="00F820FC">
        <w:rPr>
          <w:b/>
          <w:bCs/>
        </w:rPr>
        <w:t>50.000.000</w:t>
      </w:r>
      <w:r w:rsidR="00D80C68" w:rsidRPr="00F820FC">
        <w:rPr>
          <w:b/>
          <w:bCs/>
          <w:shd w:val="clear" w:color="auto" w:fill="FFFFFF"/>
        </w:rPr>
        <w:t>,-</w:t>
      </w:r>
      <w:r w:rsidR="00D80C68" w:rsidRPr="006F2C70">
        <w:rPr>
          <w:b/>
          <w:shd w:val="clear" w:color="auto" w:fill="FFFFFF"/>
        </w:rPr>
        <w:t xml:space="preserve"> EUR </w:t>
      </w:r>
      <w:r w:rsidR="00D80C68" w:rsidRPr="00F540DD">
        <w:rPr>
          <w:bCs/>
          <w:shd w:val="clear" w:color="auto" w:fill="FFFFFF"/>
        </w:rPr>
        <w:t>bez DPH</w:t>
      </w:r>
      <w:r w:rsidR="00D80C68" w:rsidRPr="008A652D">
        <w:rPr>
          <w:shd w:val="clear" w:color="auto" w:fill="FFFFFF"/>
        </w:rPr>
        <w:t xml:space="preserve"> (slovom </w:t>
      </w:r>
      <w:proofErr w:type="spellStart"/>
      <w:r w:rsidR="00D80C68" w:rsidRPr="00506A4E">
        <w:t>päťdesiatmiliónov</w:t>
      </w:r>
      <w:proofErr w:type="spellEnd"/>
      <w:r w:rsidR="00D80C68" w:rsidRPr="00506A4E">
        <w:t xml:space="preserve"> euro</w:t>
      </w:r>
      <w:r w:rsidR="00D80C68" w:rsidRPr="00FC0B5B">
        <w:rPr>
          <w:shd w:val="clear" w:color="auto" w:fill="FFFFFF"/>
        </w:rPr>
        <w:t>)</w:t>
      </w:r>
      <w:r w:rsidR="001834FF" w:rsidRPr="00D10BF0">
        <w:rPr>
          <w:shd w:val="clear" w:color="auto" w:fill="FFFFFF"/>
        </w:rPr>
        <w:t>.</w:t>
      </w:r>
    </w:p>
    <w:p w14:paraId="23E4C485"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w:t>
      </w:r>
      <w:r w:rsidRPr="00D10BF0">
        <w:rPr>
          <w:shd w:val="clear" w:color="auto" w:fill="FFFFFF"/>
        </w:rPr>
        <w:lastRenderedPageBreak/>
        <w:t>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2A573BA"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220EB070" w14:textId="77777777" w:rsidR="001834FF" w:rsidRPr="00D10BF0" w:rsidRDefault="001834FF" w:rsidP="007A0D2C">
      <w:pPr>
        <w:pStyle w:val="Heading4"/>
        <w:rPr>
          <w:shd w:val="clear" w:color="auto" w:fill="FFFFFF"/>
        </w:rPr>
      </w:pPr>
      <w:r w:rsidRPr="00D10BF0">
        <w:rPr>
          <w:shd w:val="clear" w:color="auto" w:fill="FFFFFF"/>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33830629" w:rsidR="001834FF" w:rsidRPr="00D10BF0" w:rsidRDefault="001834FF" w:rsidP="001834FF">
      <w:pPr>
        <w:pStyle w:val="Heading3"/>
      </w:pPr>
      <w:r w:rsidRPr="00D10BF0">
        <w:tab/>
      </w:r>
      <w:bookmarkStart w:id="475" w:name="_Toc34734262"/>
      <w:r w:rsidRPr="00D10BF0">
        <w:t>Technická a Odborná spôsobilosť</w:t>
      </w:r>
      <w:bookmarkEnd w:id="475"/>
    </w:p>
    <w:p w14:paraId="6AEB7023" w14:textId="77777777" w:rsidR="001834FF" w:rsidRPr="00D10BF0" w:rsidRDefault="001834FF" w:rsidP="007A0D2C">
      <w:pPr>
        <w:pStyle w:val="Heading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539E82C" w14:textId="77777777" w:rsidR="001834FF" w:rsidRPr="00D10BF0" w:rsidRDefault="001834FF" w:rsidP="007A0D2C">
      <w:pPr>
        <w:pStyle w:val="Heading4"/>
        <w:rPr>
          <w:shd w:val="clear" w:color="auto" w:fill="FFFFFF"/>
        </w:rPr>
      </w:pPr>
      <w:r w:rsidRPr="00D10BF0">
        <w:rPr>
          <w:shd w:val="clear" w:color="auto" w:fill="FFFFFF"/>
        </w:rPr>
        <w:t>Tejto súťaže sa môže zúčastniť len ten, kto spĺňa nižšie stanovené požiadavky pre preukázania svojej technickej alebo odbornej spôsobilosti. Pre preukázanie splnenia uvedených podmienok predloží uchádzač v ponuke nasledovné doklady (môžu byť nahradené aj jednotným európskym dokumentom):</w:t>
      </w:r>
    </w:p>
    <w:p w14:paraId="798CCAC1" w14:textId="0A30E2F6" w:rsidR="001834FF" w:rsidRPr="00D10BF0" w:rsidRDefault="001834FF"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t 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283EDF">
      <w:pPr>
        <w:pStyle w:val="Heading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283EDF">
      <w:pPr>
        <w:pStyle w:val="Heading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B301E4">
      <w:pPr>
        <w:pStyle w:val="Heading5"/>
        <w:rPr>
          <w:shd w:val="clear" w:color="auto" w:fill="FFFFFF"/>
        </w:rPr>
      </w:pPr>
      <w:r w:rsidRPr="00D10BF0">
        <w:rPr>
          <w:shd w:val="clear" w:color="auto" w:fill="FFFFFF"/>
        </w:rPr>
        <w:t>Minimálna požadovaná úroveň:</w:t>
      </w:r>
    </w:p>
    <w:p w14:paraId="73595838" w14:textId="1C0E1EDE" w:rsidR="002A063F" w:rsidRPr="00D10BF0" w:rsidRDefault="00EF4BAC" w:rsidP="00B301E4">
      <w:pPr>
        <w:pStyle w:val="Heading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86532B">
        <w:rPr>
          <w:shd w:val="clear" w:color="auto" w:fill="FFFFFF"/>
        </w:rPr>
        <w:t xml:space="preserve"> (referenčné obdobie)</w:t>
      </w:r>
      <w:r w:rsidRPr="00D10BF0">
        <w:rPr>
          <w:shd w:val="clear" w:color="auto" w:fill="FFFFFF"/>
        </w:rPr>
        <w:t xml:space="preserve">, </w:t>
      </w:r>
      <w:r w:rsidR="002A063F" w:rsidRPr="00D10BF0">
        <w:rPr>
          <w:shd w:val="clear" w:color="auto" w:fill="FFFFFF"/>
        </w:rPr>
        <w:t xml:space="preserve">resp. </w:t>
      </w:r>
      <w:r w:rsidRPr="00D10BF0">
        <w:rPr>
          <w:shd w:val="clear" w:color="auto" w:fill="FFFFFF"/>
        </w:rPr>
        <w:t xml:space="preserve">v závislosti od vzniku spoločnosti. </w:t>
      </w:r>
    </w:p>
    <w:p w14:paraId="4B9892BB" w14:textId="22218EE1" w:rsidR="002A063F" w:rsidRPr="00D10BF0" w:rsidRDefault="002A063F" w:rsidP="002A70A4">
      <w:pPr>
        <w:pStyle w:val="Heading5"/>
        <w:rPr>
          <w:shd w:val="clear" w:color="auto" w:fill="FFFFFF"/>
        </w:rPr>
      </w:pPr>
      <w:r w:rsidRPr="00D10BF0">
        <w:rPr>
          <w:shd w:val="clear" w:color="auto" w:fill="FFFFFF"/>
        </w:rPr>
        <w:lastRenderedPageBreak/>
        <w:t>Do realizovaných stavebných prác v rámci referenčného obdobia možno započítať iba práce na úspešne dokončených projektoch, resp.</w:t>
      </w:r>
      <w:r w:rsidR="00851495" w:rsidRPr="00D10BF0">
        <w:rPr>
          <w:shd w:val="clear" w:color="auto" w:fill="FFFFFF"/>
        </w:rPr>
        <w:t xml:space="preserve"> samostatne funkčných parciálnych celkoch projektov, spĺňajúcich nižšie uvedené parametre. </w:t>
      </w:r>
    </w:p>
    <w:p w14:paraId="7C7311D8" w14:textId="3AA85576" w:rsidR="00851495" w:rsidRPr="00D10BF0" w:rsidRDefault="00851495" w:rsidP="002570AB">
      <w:pPr>
        <w:pStyle w:val="Heading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 xml:space="preserve">požadované parametre) bol v rámci referenčného obdobia dokončený a prevzatý </w:t>
      </w:r>
      <w:proofErr w:type="spellStart"/>
      <w:r w:rsidR="007E3218" w:rsidRPr="00D10BF0">
        <w:t>oberateľom</w:t>
      </w:r>
      <w:proofErr w:type="spellEnd"/>
      <w:r w:rsidR="007E3218" w:rsidRPr="00D10BF0">
        <w:t xml:space="preserve">. </w:t>
      </w:r>
    </w:p>
    <w:p w14:paraId="66E3740B" w14:textId="3048BF36" w:rsidR="007E3218" w:rsidRPr="00D10BF0" w:rsidRDefault="007E3218" w:rsidP="002570AB">
      <w:pPr>
        <w:pStyle w:val="Heading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283D8157" w:rsidR="00AF023E" w:rsidRPr="00D10BF0" w:rsidRDefault="00EF4BAC" w:rsidP="002A70A4">
      <w:pPr>
        <w:pStyle w:val="Heading5"/>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 </w:t>
      </w:r>
      <w:r w:rsidR="001A7AE3" w:rsidRPr="00D10BF0">
        <w:rPr>
          <w:shd w:val="clear" w:color="auto" w:fill="FFFFFF"/>
        </w:rPr>
        <w:t>dokončil a odovzdal k</w:t>
      </w:r>
      <w:r w:rsidR="004B3C10" w:rsidRPr="00D10BF0">
        <w:rPr>
          <w:shd w:val="clear" w:color="auto" w:fill="FFFFFF"/>
        </w:rPr>
        <w:t> </w:t>
      </w:r>
      <w:r w:rsidR="001A7AE3" w:rsidRPr="00D10BF0">
        <w:rPr>
          <w:shd w:val="clear" w:color="auto" w:fill="FFFFFF"/>
        </w:rPr>
        <w:t>užívaniu</w:t>
      </w:r>
      <w:r w:rsidR="004B3C10" w:rsidRPr="00D10BF0">
        <w:rPr>
          <w:shd w:val="clear" w:color="auto" w:fill="FFFFFF"/>
        </w:rPr>
        <w:t xml:space="preserve"> </w:t>
      </w:r>
      <w:r w:rsidR="001A7AE3" w:rsidRPr="00D10BF0">
        <w:rPr>
          <w:shd w:val="clear" w:color="auto" w:fill="FFFFFF"/>
        </w:rPr>
        <w:t xml:space="preserve">výsledky </w:t>
      </w:r>
      <w:r w:rsidRPr="00D10BF0">
        <w:rPr>
          <w:shd w:val="clear" w:color="auto" w:fill="FFFFFF"/>
        </w:rPr>
        <w:t>stavebn</w:t>
      </w:r>
      <w:r w:rsidR="001A7AE3" w:rsidRPr="00D10BF0">
        <w:rPr>
          <w:shd w:val="clear" w:color="auto" w:fill="FFFFFF"/>
        </w:rPr>
        <w:t>ých</w:t>
      </w:r>
      <w:r w:rsidRPr="00D10BF0">
        <w:rPr>
          <w:shd w:val="clear" w:color="auto" w:fill="FFFFFF"/>
        </w:rPr>
        <w:t xml:space="preserve"> prác</w:t>
      </w:r>
      <w:r w:rsidR="001A7AE3" w:rsidRPr="00D10BF0">
        <w:rPr>
          <w:shd w:val="clear" w:color="auto" w:fill="FFFFFF"/>
        </w:rPr>
        <w:t>,</w:t>
      </w:r>
      <w:r w:rsidR="004B3C10" w:rsidRPr="00D10BF0">
        <w:rPr>
          <w:shd w:val="clear" w:color="auto" w:fill="FFFFFF"/>
        </w:rPr>
        <w:t xml:space="preserve"> spĺňajúcich nasledovné parametre (obdobné ako Predmet zákazky):</w:t>
      </w:r>
    </w:p>
    <w:p w14:paraId="78F0F9E6" w14:textId="77777777" w:rsidR="0061156A" w:rsidRDefault="0061156A" w:rsidP="0061156A">
      <w:pPr>
        <w:pStyle w:val="Heading5"/>
        <w:numPr>
          <w:ilvl w:val="0"/>
          <w:numId w:val="19"/>
        </w:numPr>
        <w:rPr>
          <w:szCs w:val="20"/>
          <w:shd w:val="clear" w:color="auto" w:fill="FFFFFF"/>
        </w:rPr>
      </w:pPr>
      <w:r w:rsidRPr="00947F1F">
        <w:rPr>
          <w:szCs w:val="20"/>
        </w:rPr>
        <w:t xml:space="preserve">Vybudovanie alebo rekonštrukcia </w:t>
      </w:r>
      <w:r>
        <w:rPr>
          <w:szCs w:val="20"/>
        </w:rPr>
        <w:t>K</w:t>
      </w:r>
      <w:r w:rsidRPr="00947F1F">
        <w:rPr>
          <w:szCs w:val="20"/>
        </w:rPr>
        <w:t>analizácií</w:t>
      </w:r>
      <w:r w:rsidRPr="00947F1F">
        <w:rPr>
          <w:rStyle w:val="FootnoteReference"/>
          <w:szCs w:val="20"/>
        </w:rPr>
        <w:footnoteReference w:id="2"/>
      </w:r>
      <w:r w:rsidRPr="00947F1F">
        <w:rPr>
          <w:szCs w:val="20"/>
        </w:rPr>
        <w:t xml:space="preserve"> </w:t>
      </w:r>
      <w:r w:rsidRPr="00947F1F">
        <w:rPr>
          <w:szCs w:val="20"/>
          <w:shd w:val="clear" w:color="auto" w:fill="FFFFFF"/>
        </w:rPr>
        <w:t xml:space="preserve">v súhrnnej hodnote minimálne </w:t>
      </w:r>
      <w:r w:rsidRPr="00947F1F">
        <w:rPr>
          <w:b/>
          <w:bCs/>
          <w:szCs w:val="20"/>
          <w:shd w:val="clear" w:color="auto" w:fill="FFFFFF"/>
        </w:rPr>
        <w:t>1</w:t>
      </w:r>
      <w:r>
        <w:rPr>
          <w:b/>
          <w:bCs/>
          <w:szCs w:val="20"/>
          <w:shd w:val="clear" w:color="auto" w:fill="FFFFFF"/>
        </w:rPr>
        <w:t>4</w:t>
      </w:r>
      <w:r w:rsidRPr="00947F1F">
        <w:rPr>
          <w:b/>
          <w:bCs/>
          <w:szCs w:val="20"/>
          <w:shd w:val="clear" w:color="auto" w:fill="FFFFFF"/>
        </w:rPr>
        <w:t>.000.000,- EUR bez DPH</w:t>
      </w:r>
      <w:r w:rsidRPr="00947F1F">
        <w:rPr>
          <w:szCs w:val="20"/>
          <w:shd w:val="clear" w:color="auto" w:fill="FFFFFF"/>
        </w:rPr>
        <w:t>;</w:t>
      </w:r>
    </w:p>
    <w:p w14:paraId="4FAFE8C9" w14:textId="77777777" w:rsidR="0061156A" w:rsidRPr="00947F1F"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w:t>
      </w:r>
      <w:r>
        <w:rPr>
          <w:szCs w:val="20"/>
          <w:shd w:val="clear" w:color="auto" w:fill="FFFFFF"/>
        </w:rPr>
        <w:t>K</w:t>
      </w:r>
      <w:r w:rsidRPr="00947F1F">
        <w:rPr>
          <w:szCs w:val="20"/>
          <w:shd w:val="clear" w:color="auto" w:fill="FFFFFF"/>
        </w:rPr>
        <w:t xml:space="preserve">analizácie, pri ktorej samostatná hodnota zákazky bola minimálne </w:t>
      </w:r>
      <w:r>
        <w:rPr>
          <w:b/>
          <w:bCs/>
          <w:szCs w:val="20"/>
          <w:shd w:val="clear" w:color="auto" w:fill="FFFFFF"/>
        </w:rPr>
        <w:t>7</w:t>
      </w:r>
      <w:r w:rsidRPr="00947F1F">
        <w:rPr>
          <w:b/>
          <w:bCs/>
          <w:szCs w:val="20"/>
          <w:shd w:val="clear" w:color="auto" w:fill="FFFFFF"/>
        </w:rPr>
        <w:t>.</w:t>
      </w:r>
      <w:r>
        <w:rPr>
          <w:b/>
          <w:bCs/>
          <w:szCs w:val="20"/>
          <w:shd w:val="clear" w:color="auto" w:fill="FFFFFF"/>
        </w:rPr>
        <w:t>0</w:t>
      </w:r>
      <w:r w:rsidRPr="00947F1F">
        <w:rPr>
          <w:b/>
          <w:bCs/>
          <w:szCs w:val="20"/>
          <w:shd w:val="clear" w:color="auto" w:fill="FFFFFF"/>
        </w:rPr>
        <w:t>00.000,- EUR bez DPH</w:t>
      </w:r>
      <w:r w:rsidRPr="001D12A7">
        <w:t xml:space="preserve"> </w:t>
      </w:r>
      <w:r w:rsidRPr="009C54DE">
        <w:rPr>
          <w:szCs w:val="20"/>
          <w:shd w:val="clear" w:color="auto" w:fill="FFFFFF"/>
        </w:rPr>
        <w:t>alebo jej dĺžka bola minimálne</w:t>
      </w:r>
      <w:r w:rsidRPr="001D12A7">
        <w:rPr>
          <w:b/>
          <w:bCs/>
          <w:szCs w:val="20"/>
          <w:shd w:val="clear" w:color="auto" w:fill="FFFFFF"/>
        </w:rPr>
        <w:t xml:space="preserve"> 10 km</w:t>
      </w:r>
      <w:r w:rsidRPr="00947F1F">
        <w:rPr>
          <w:szCs w:val="20"/>
          <w:shd w:val="clear" w:color="auto" w:fill="FFFFFF"/>
        </w:rPr>
        <w:t>;</w:t>
      </w:r>
    </w:p>
    <w:p w14:paraId="2A824727" w14:textId="77777777" w:rsidR="0061156A" w:rsidRPr="00947F1F" w:rsidRDefault="0061156A" w:rsidP="0061156A">
      <w:pPr>
        <w:pStyle w:val="Heading5"/>
        <w:numPr>
          <w:ilvl w:val="0"/>
          <w:numId w:val="19"/>
        </w:numPr>
        <w:rPr>
          <w:szCs w:val="20"/>
          <w:shd w:val="clear" w:color="auto" w:fill="FFFFFF"/>
        </w:rPr>
      </w:pPr>
      <w:r w:rsidRPr="00947F1F">
        <w:rPr>
          <w:szCs w:val="20"/>
        </w:rPr>
        <w:t xml:space="preserve">Vybudovanie alebo rekonštrukcia </w:t>
      </w:r>
      <w:r w:rsidRPr="00947F1F">
        <w:rPr>
          <w:szCs w:val="20"/>
          <w:shd w:val="clear" w:color="auto" w:fill="FFFFFF"/>
        </w:rPr>
        <w:t>Čistiarní odpadových vôd</w:t>
      </w:r>
      <w:r w:rsidRPr="00947F1F">
        <w:rPr>
          <w:rStyle w:val="FootnoteReference"/>
          <w:szCs w:val="20"/>
          <w:shd w:val="clear" w:color="auto" w:fill="FFFFFF"/>
        </w:rPr>
        <w:footnoteReference w:id="3"/>
      </w:r>
      <w:r w:rsidRPr="00947F1F">
        <w:rPr>
          <w:szCs w:val="20"/>
          <w:shd w:val="clear" w:color="auto" w:fill="FFFFFF"/>
        </w:rPr>
        <w:t xml:space="preserve">, v súhrnnej hodnote minimálne </w:t>
      </w:r>
      <w:r>
        <w:rPr>
          <w:b/>
          <w:bCs/>
          <w:szCs w:val="20"/>
          <w:shd w:val="clear" w:color="auto" w:fill="FFFFFF"/>
        </w:rPr>
        <w:t>3</w:t>
      </w:r>
      <w:r w:rsidRPr="00947F1F">
        <w:rPr>
          <w:b/>
          <w:bCs/>
          <w:szCs w:val="20"/>
          <w:shd w:val="clear" w:color="auto" w:fill="FFFFFF"/>
        </w:rPr>
        <w:t>.000.000,- EUR bez DPH</w:t>
      </w:r>
      <w:r w:rsidRPr="00947F1F">
        <w:rPr>
          <w:szCs w:val="20"/>
          <w:shd w:val="clear" w:color="auto" w:fill="FFFFFF"/>
        </w:rPr>
        <w:t>;</w:t>
      </w:r>
    </w:p>
    <w:p w14:paraId="62F07EBB" w14:textId="77777777" w:rsidR="0061156A" w:rsidRPr="00F820FC"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Čistiarne odpadových, pri ktorej samostatná hodnota zákazky bola minimálne </w:t>
      </w:r>
      <w:r>
        <w:rPr>
          <w:b/>
          <w:bCs/>
          <w:szCs w:val="20"/>
          <w:shd w:val="clear" w:color="auto" w:fill="FFFFFF"/>
        </w:rPr>
        <w:t>1.500</w:t>
      </w:r>
      <w:r w:rsidRPr="00947F1F">
        <w:rPr>
          <w:b/>
          <w:bCs/>
          <w:szCs w:val="20"/>
          <w:shd w:val="clear" w:color="auto" w:fill="FFFFFF"/>
        </w:rPr>
        <w:t>.000,- EUR bez DPH</w:t>
      </w:r>
      <w:r w:rsidRPr="00947F1F">
        <w:rPr>
          <w:szCs w:val="20"/>
          <w:shd w:val="clear" w:color="auto" w:fill="FFFFFF"/>
        </w:rPr>
        <w:t>;</w:t>
      </w:r>
    </w:p>
    <w:p w14:paraId="2B89AE93" w14:textId="0BDBF006" w:rsidR="00EF4BAC" w:rsidRPr="00D10BF0" w:rsidRDefault="00EF4BAC" w:rsidP="002A70A4">
      <w:pPr>
        <w:pStyle w:val="Heading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2A70A4">
      <w:pPr>
        <w:pStyle w:val="Heading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2BCD7C5C" w14:textId="3234F763" w:rsidR="00283EDF" w:rsidRPr="00D10BF0" w:rsidRDefault="00283EDF" w:rsidP="00283EDF">
      <w:pPr>
        <w:pStyle w:val="Heading6"/>
      </w:pPr>
      <w:r w:rsidRPr="00D10BF0">
        <w:rPr>
          <w:shd w:val="clear" w:color="auto" w:fill="FFFFFF"/>
        </w:rPr>
        <w:t>predložením</w:t>
      </w:r>
      <w:r w:rsidRPr="00D10BF0">
        <w:t xml:space="preserve"> profesijného životopisu, s minimálnym obsahom:</w:t>
      </w:r>
    </w:p>
    <w:p w14:paraId="05288EBF" w14:textId="35FEA320" w:rsidR="00283EDF" w:rsidRPr="00D10BF0" w:rsidRDefault="00283EDF" w:rsidP="00283EDF">
      <w:pPr>
        <w:pStyle w:val="Heading7"/>
        <w:rPr>
          <w:shd w:val="clear" w:color="auto" w:fill="FFFFFF"/>
        </w:rPr>
      </w:pPr>
      <w:r w:rsidRPr="00D10BF0">
        <w:t xml:space="preserve">meno a </w:t>
      </w:r>
      <w:r w:rsidRPr="00D10BF0">
        <w:rPr>
          <w:shd w:val="clear" w:color="auto" w:fill="FFFFFF"/>
        </w:rPr>
        <w:t xml:space="preserve">priezvisko </w:t>
      </w:r>
      <w:r w:rsidR="002072A7">
        <w:rPr>
          <w:shd w:val="clear" w:color="auto" w:fill="FFFFFF"/>
        </w:rPr>
        <w:t>odborníka</w:t>
      </w:r>
      <w:r w:rsidRPr="00D10BF0">
        <w:rPr>
          <w:shd w:val="clear" w:color="auto" w:fill="FFFFFF"/>
        </w:rPr>
        <w:t>,</w:t>
      </w:r>
    </w:p>
    <w:p w14:paraId="7FF8E723" w14:textId="3A22FBFA" w:rsidR="00283EDF" w:rsidRPr="00D10BF0" w:rsidRDefault="00283EDF" w:rsidP="00283EDF">
      <w:pPr>
        <w:pStyle w:val="Heading7"/>
        <w:rPr>
          <w:shd w:val="clear" w:color="auto" w:fill="FFFFFF"/>
        </w:rPr>
      </w:pPr>
      <w:r w:rsidRPr="00D10BF0">
        <w:rPr>
          <w:shd w:val="clear" w:color="auto" w:fill="FFFFFF"/>
        </w:rPr>
        <w:t>dosiahnuté vzdelanie,</w:t>
      </w:r>
    </w:p>
    <w:p w14:paraId="0AC81AEF" w14:textId="2F9244E8" w:rsidR="00283EDF" w:rsidRPr="00D10BF0" w:rsidRDefault="00283EDF" w:rsidP="00283EDF">
      <w:pPr>
        <w:pStyle w:val="Heading7"/>
        <w:rPr>
          <w:shd w:val="clear" w:color="auto" w:fill="FFFFFF"/>
        </w:rPr>
      </w:pPr>
      <w:r w:rsidRPr="00D10BF0">
        <w:rPr>
          <w:shd w:val="clear" w:color="auto" w:fill="FFFFFF"/>
        </w:rPr>
        <w:t>súčasná pracovná pozícia,</w:t>
      </w:r>
    </w:p>
    <w:p w14:paraId="39BE07FC" w14:textId="1E8CC48F" w:rsidR="00283EDF" w:rsidRPr="00D10BF0" w:rsidRDefault="00283EDF" w:rsidP="00283EDF">
      <w:pPr>
        <w:pStyle w:val="Heading7"/>
        <w:rPr>
          <w:shd w:val="clear" w:color="auto" w:fill="FFFFFF"/>
        </w:rPr>
      </w:pPr>
      <w:r w:rsidRPr="00D10BF0">
        <w:rPr>
          <w:shd w:val="clear" w:color="auto" w:fill="FFFFFF"/>
        </w:rPr>
        <w:t>kvalifikácia vzťahujúca sa k predmetu zákazky,</w:t>
      </w:r>
    </w:p>
    <w:p w14:paraId="4A451B20" w14:textId="04C4D0B5" w:rsidR="00283EDF" w:rsidRPr="00D10BF0" w:rsidRDefault="00283EDF" w:rsidP="00283EDF">
      <w:pPr>
        <w:pStyle w:val="Heading7"/>
        <w:rPr>
          <w:shd w:val="clear" w:color="auto" w:fill="FFFFFF"/>
        </w:rPr>
      </w:pPr>
      <w:r w:rsidRPr="00D10BF0">
        <w:rPr>
          <w:shd w:val="clear" w:color="auto" w:fill="FFFFFF"/>
        </w:rPr>
        <w:t xml:space="preserve">prehľad profesijnej praxe vzťahujúcej sa k požadovanej činnosti </w:t>
      </w:r>
      <w:r w:rsidR="002072A7">
        <w:rPr>
          <w:shd w:val="clear" w:color="auto" w:fill="FFFFFF"/>
        </w:rPr>
        <w:t>odborníka</w:t>
      </w:r>
      <w:r w:rsidRPr="00D10BF0">
        <w:rPr>
          <w:shd w:val="clear" w:color="auto" w:fill="FFFFFF"/>
        </w:rPr>
        <w:t>,</w:t>
      </w:r>
    </w:p>
    <w:p w14:paraId="582E6687" w14:textId="0D8752AD" w:rsidR="00283EDF" w:rsidRPr="00D10BF0" w:rsidRDefault="00283EDF" w:rsidP="00283EDF">
      <w:pPr>
        <w:pStyle w:val="Heading7"/>
      </w:pPr>
      <w:r w:rsidRPr="00D10BF0">
        <w:rPr>
          <w:shd w:val="clear" w:color="auto" w:fill="FFFFFF"/>
        </w:rPr>
        <w:t xml:space="preserve">vlastnoručný podpis </w:t>
      </w:r>
      <w:r w:rsidR="002072A7">
        <w:rPr>
          <w:shd w:val="clear" w:color="auto" w:fill="FFFFFF"/>
        </w:rPr>
        <w:t>odborníka</w:t>
      </w:r>
      <w:r w:rsidRPr="00D10BF0">
        <w:t>.</w:t>
      </w:r>
    </w:p>
    <w:p w14:paraId="6158204D" w14:textId="141806F2" w:rsidR="00283EDF" w:rsidRPr="00D10BF0" w:rsidRDefault="00283EDF" w:rsidP="00283EDF">
      <w:pPr>
        <w:pStyle w:val="Heading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xml:space="preserve">), ktorá bude uchádzačovi k </w:t>
      </w:r>
      <w:r w:rsidRPr="00D10BF0">
        <w:lastRenderedPageBreak/>
        <w:t>dispozícii na plnenie predmetu zákazky.</w:t>
      </w:r>
    </w:p>
    <w:p w14:paraId="2FE3FC66" w14:textId="3D64644E" w:rsidR="00474F30" w:rsidRDefault="00283EDF" w:rsidP="002A70A4">
      <w:pPr>
        <w:pStyle w:val="Heading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tbl>
      <w:tblPr>
        <w:tblStyle w:val="GridTable4-Accent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1E11B9">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proofErr w:type="spellStart"/>
            <w:r w:rsidRPr="00947F1F">
              <w:rPr>
                <w:rFonts w:cs="Arial"/>
                <w:color w:val="auto"/>
                <w:szCs w:val="20"/>
              </w:rPr>
              <w:t>P.č</w:t>
            </w:r>
            <w:proofErr w:type="spellEnd"/>
            <w:r w:rsidRPr="00947F1F">
              <w:rPr>
                <w:rFonts w:cs="Arial"/>
                <w:color w:val="auto"/>
                <w:szCs w:val="20"/>
              </w:rPr>
              <w:t>.</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A61DC1" w:rsidRPr="00947F1F" w14:paraId="00CB4E1C"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94E1E4"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0816F634"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color w:val="FF0000"/>
                <w:sz w:val="16"/>
                <w:szCs w:val="16"/>
              </w:rPr>
              <w:t xml:space="preserve"> rokov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01A51E1D" w:rsidR="00A61DC1" w:rsidRPr="00977204" w:rsidRDefault="002072A7"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14.000.000,- EUR bez DPH.</w:t>
            </w:r>
          </w:p>
        </w:tc>
        <w:tc>
          <w:tcPr>
            <w:tcW w:w="3118" w:type="dxa"/>
            <w:tcBorders>
              <w:top w:val="single" w:sz="4" w:space="0" w:color="auto"/>
              <w:left w:val="single" w:sz="4" w:space="0" w:color="auto"/>
              <w:bottom w:val="single" w:sz="4" w:space="0" w:color="auto"/>
              <w:right w:val="single" w:sz="4" w:space="0" w:color="auto"/>
            </w:tcBorders>
            <w:hideMark/>
          </w:tcPr>
          <w:p w14:paraId="3AEBBD56" w14:textId="47EAE408" w:rsidR="00A61DC1" w:rsidRPr="00983123" w:rsidRDefault="002072A7"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sidRPr="002072A7">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p>
        </w:tc>
      </w:tr>
      <w:tr w:rsidR="00A61DC1" w:rsidRPr="00947F1F" w14:paraId="7AD2DBC6" w14:textId="77777777" w:rsidTr="001E11B9">
        <w:trPr>
          <w:trHeight w:val="551"/>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12802EB0"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5A8BD75A" w14:textId="0A9375B9"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r w:rsidRPr="00F820FC">
              <w:rPr>
                <w:rFonts w:cs="Arial"/>
                <w:b/>
                <w:sz w:val="16"/>
                <w:szCs w:val="16"/>
              </w:rPr>
              <w:t xml:space="preserve">Stavbyvedúci </w:t>
            </w:r>
          </w:p>
          <w:p w14:paraId="41D16CA0" w14:textId="77777777"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p>
        </w:tc>
        <w:tc>
          <w:tcPr>
            <w:tcW w:w="1844" w:type="dxa"/>
            <w:tcBorders>
              <w:top w:val="single" w:sz="4" w:space="0" w:color="auto"/>
              <w:left w:val="single" w:sz="4" w:space="0" w:color="auto"/>
              <w:bottom w:val="single" w:sz="4" w:space="0" w:color="auto"/>
              <w:right w:val="single" w:sz="4" w:space="0" w:color="auto"/>
            </w:tcBorders>
          </w:tcPr>
          <w:p w14:paraId="1A411EE1" w14:textId="56DCB1AD" w:rsidR="00A61DC1" w:rsidRPr="00977204"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w:t>
            </w:r>
            <w:r w:rsidRPr="008D1FBA">
              <w:rPr>
                <w:rFonts w:cs="Arial"/>
                <w:b/>
                <w:color w:val="FF0000"/>
                <w:sz w:val="16"/>
                <w:szCs w:val="16"/>
              </w:rPr>
              <w:t>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tcPr>
          <w:p w14:paraId="4F4A4EAA" w14:textId="193AD2F6" w:rsidR="00A61DC1" w:rsidRPr="00977204" w:rsidRDefault="00B16F41" w:rsidP="001E11B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10.000.000,- EUR bez DPH.</w:t>
            </w:r>
          </w:p>
        </w:tc>
        <w:tc>
          <w:tcPr>
            <w:tcW w:w="3118" w:type="dxa"/>
            <w:tcBorders>
              <w:top w:val="single" w:sz="4" w:space="0" w:color="auto"/>
              <w:left w:val="single" w:sz="4" w:space="0" w:color="auto"/>
              <w:bottom w:val="single" w:sz="4" w:space="0" w:color="auto"/>
              <w:right w:val="single" w:sz="4" w:space="0" w:color="auto"/>
            </w:tcBorders>
          </w:tcPr>
          <w:p w14:paraId="75E86D83" w14:textId="77777777" w:rsidR="00B16F41" w:rsidRPr="00977204" w:rsidRDefault="00B16F41" w:rsidP="00977204">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r w:rsidRPr="00977204">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právnych predpisov </w:t>
            </w:r>
          </w:p>
          <w:p w14:paraId="70B8C10C" w14:textId="2EF3FF42" w:rsidR="00A61DC1" w:rsidRPr="00977204" w:rsidRDefault="00A61DC1" w:rsidP="00983123">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p>
        </w:tc>
      </w:tr>
      <w:tr w:rsidR="00A61DC1" w:rsidRPr="00947F1F" w14:paraId="781DD529"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64622DC"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4BB40300"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b/>
                <w:sz w:val="16"/>
                <w:szCs w:val="16"/>
              </w:rPr>
            </w:pPr>
            <w:r w:rsidRPr="00F820FC">
              <w:rPr>
                <w:rFonts w:cs="Arial"/>
                <w:b/>
                <w:sz w:val="16"/>
                <w:szCs w:val="16"/>
              </w:rPr>
              <w:t>Projektant</w:t>
            </w:r>
          </w:p>
        </w:tc>
        <w:tc>
          <w:tcPr>
            <w:tcW w:w="1844" w:type="dxa"/>
            <w:tcBorders>
              <w:top w:val="single" w:sz="4" w:space="0" w:color="auto"/>
              <w:left w:val="single" w:sz="4" w:space="0" w:color="auto"/>
              <w:bottom w:val="single" w:sz="4" w:space="0" w:color="auto"/>
              <w:right w:val="single" w:sz="4" w:space="0" w:color="auto"/>
            </w:tcBorders>
          </w:tcPr>
          <w:p w14:paraId="53E3EFDD" w14:textId="6E386EB5"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008D1FBA" w:rsidRPr="008D1FBA">
              <w:rPr>
                <w:rFonts w:cs="Arial"/>
                <w:b/>
                <w:bCs/>
                <w:color w:val="FF0000"/>
                <w:sz w:val="16"/>
                <w:szCs w:val="16"/>
              </w:rPr>
              <w:t>5</w:t>
            </w:r>
            <w:r w:rsidRPr="008D1FBA">
              <w:rPr>
                <w:rFonts w:cs="Arial"/>
                <w:b/>
                <w:bCs/>
                <w:color w:val="FF0000"/>
                <w:sz w:val="16"/>
                <w:szCs w:val="16"/>
              </w:rPr>
              <w:t xml:space="preserve"> rokov praxe</w:t>
            </w:r>
            <w:r w:rsidRPr="00977204">
              <w:rPr>
                <w:rFonts w:cs="Arial"/>
                <w:sz w:val="16"/>
                <w:szCs w:val="16"/>
              </w:rPr>
              <w:t xml:space="preserve"> v oblasti v oblasti vykonávania projekčných činností </w:t>
            </w:r>
          </w:p>
        </w:tc>
        <w:tc>
          <w:tcPr>
            <w:tcW w:w="2409" w:type="dxa"/>
            <w:tcBorders>
              <w:top w:val="single" w:sz="4" w:space="0" w:color="auto"/>
              <w:left w:val="single" w:sz="4" w:space="0" w:color="auto"/>
              <w:bottom w:val="single" w:sz="4" w:space="0" w:color="auto"/>
              <w:right w:val="single" w:sz="4" w:space="0" w:color="auto"/>
            </w:tcBorders>
          </w:tcPr>
          <w:p w14:paraId="6A75DB75" w14:textId="3075D134" w:rsidR="00A61DC1" w:rsidRPr="00977204" w:rsidRDefault="00B16F41"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bCs/>
                <w:sz w:val="16"/>
                <w:szCs w:val="16"/>
              </w:rPr>
            </w:pPr>
            <w:r w:rsidRPr="00977204">
              <w:t>O</w:t>
            </w:r>
            <w:r w:rsidRPr="00977204">
              <w:rPr>
                <w:rFonts w:cs="Arial"/>
                <w:bCs/>
                <w:sz w:val="16"/>
                <w:szCs w:val="16"/>
              </w:rPr>
              <w:t xml:space="preserve">dborník musí preukázať v rámci predloženého profesijného životopisu, že vykonával činnosť hlavného inžiniera projektu alebo zodpovedného projektanta pri projektovaní  minimálne </w:t>
            </w:r>
            <w:r w:rsidR="0049094F" w:rsidRPr="00977204">
              <w:rPr>
                <w:rFonts w:cs="Arial"/>
                <w:bCs/>
                <w:sz w:val="16"/>
                <w:szCs w:val="16"/>
              </w:rPr>
              <w:t>(1) jedného projektu</w:t>
            </w:r>
            <w:r w:rsidRPr="00977204">
              <w:rPr>
                <w:rFonts w:cs="Arial"/>
                <w:bCs/>
                <w:sz w:val="16"/>
                <w:szCs w:val="16"/>
              </w:rPr>
              <w:t xml:space="preserve"> v oblasti výstavby a/alebo rekonštrukcií </w:t>
            </w:r>
            <w:r w:rsidR="0049094F" w:rsidRPr="00977204">
              <w:rPr>
                <w:rFonts w:cs="Arial"/>
                <w:bCs/>
                <w:sz w:val="16"/>
                <w:szCs w:val="16"/>
              </w:rPr>
              <w:t>K</w:t>
            </w:r>
            <w:r w:rsidRPr="00977204">
              <w:rPr>
                <w:rFonts w:cs="Arial"/>
                <w:bCs/>
                <w:sz w:val="16"/>
                <w:szCs w:val="16"/>
              </w:rPr>
              <w:t xml:space="preserve">analizácií  a/alebo </w:t>
            </w:r>
            <w:r w:rsidR="0049094F" w:rsidRPr="00977204">
              <w:rPr>
                <w:rFonts w:cs="Arial"/>
                <w:bCs/>
                <w:sz w:val="16"/>
                <w:szCs w:val="16"/>
              </w:rPr>
              <w:t>Č</w:t>
            </w:r>
            <w:r w:rsidRPr="00977204">
              <w:rPr>
                <w:rFonts w:cs="Arial"/>
                <w:bCs/>
                <w:sz w:val="16"/>
                <w:szCs w:val="16"/>
              </w:rPr>
              <w:t>istiarní odpadových vôd v stupni DSP, DSP/DRS</w:t>
            </w:r>
            <w:r w:rsidR="008104E2" w:rsidRPr="00977204">
              <w:rPr>
                <w:rFonts w:cs="Arial"/>
                <w:bCs/>
                <w:sz w:val="16"/>
                <w:szCs w:val="16"/>
              </w:rPr>
              <w:t xml:space="preserve"> alebo</w:t>
            </w:r>
            <w:r w:rsidRPr="00977204">
              <w:rPr>
                <w:rFonts w:cs="Arial"/>
                <w:bCs/>
                <w:sz w:val="16"/>
                <w:szCs w:val="16"/>
              </w:rPr>
              <w:t xml:space="preserve"> DP, pri ktorých kumulatívny investičný náklad stavby bol minimálne 10.000.000,- EUR bez DPH</w:t>
            </w:r>
          </w:p>
        </w:tc>
        <w:tc>
          <w:tcPr>
            <w:tcW w:w="3118" w:type="dxa"/>
            <w:tcBorders>
              <w:top w:val="single" w:sz="4" w:space="0" w:color="auto"/>
              <w:left w:val="single" w:sz="4" w:space="0" w:color="auto"/>
              <w:bottom w:val="single" w:sz="4" w:space="0" w:color="auto"/>
              <w:right w:val="single" w:sz="4" w:space="0" w:color="auto"/>
            </w:tcBorders>
          </w:tcPr>
          <w:p w14:paraId="4671001B" w14:textId="0C16C1BB" w:rsidR="00A61DC1" w:rsidRPr="00F820FC" w:rsidRDefault="008104E2"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w:t>
            </w:r>
            <w:r w:rsidRPr="008104E2">
              <w:rPr>
                <w:sz w:val="16"/>
                <w:szCs w:val="16"/>
              </w:rPr>
              <w:t xml:space="preserve">dborná spôsobilosť </w:t>
            </w:r>
            <w:r>
              <w:rPr>
                <w:sz w:val="16"/>
                <w:szCs w:val="16"/>
              </w:rPr>
              <w:t xml:space="preserve">- </w:t>
            </w:r>
            <w:r w:rsidRPr="008104E2">
              <w:rPr>
                <w:sz w:val="16"/>
                <w:szCs w:val="16"/>
              </w:rPr>
              <w:t>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p>
        </w:tc>
      </w:tr>
    </w:tbl>
    <w:p w14:paraId="20D462B6" w14:textId="77777777" w:rsidR="00730056" w:rsidRPr="00730056" w:rsidRDefault="00730056" w:rsidP="007A0D2C">
      <w:pPr>
        <w:pStyle w:val="Heading4"/>
        <w:rPr>
          <w:shd w:val="clear" w:color="auto" w:fill="FFFFFF"/>
        </w:rPr>
      </w:pPr>
      <w:r w:rsidRPr="00730056">
        <w:rPr>
          <w:shd w:val="clear" w:color="auto" w:fill="FFFFFF"/>
        </w:rPr>
        <w:t>V súlade s ustanovením § 34 ods. 1 písm. d) ZVO: predloženie certifikátu vydaného nezávislou inštitúciou, ktorým sa potvrdzuje splnenie požiadaviek technických noriem na systém manažérstva kvality.</w:t>
      </w:r>
    </w:p>
    <w:p w14:paraId="0EDB9253"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9001</w:t>
      </w:r>
      <w:r w:rsidRPr="00730056">
        <w:rPr>
          <w:shd w:val="clear" w:color="auto" w:fill="FFFFFF"/>
        </w:rPr>
        <w:t xml:space="preserve"> pre oblasť rovnakú alebo podobnú ako predmet zákazky (inžinierske stavby). </w:t>
      </w:r>
    </w:p>
    <w:p w14:paraId="18892218" w14:textId="502A2089" w:rsid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7392C6CD" w14:textId="2A72AB99" w:rsidR="00730056" w:rsidRPr="00F540DD" w:rsidRDefault="00730056" w:rsidP="007A0D2C">
      <w:pPr>
        <w:pStyle w:val="Heading4"/>
        <w:rPr>
          <w:shd w:val="clear" w:color="auto" w:fill="FFFFFF"/>
        </w:rPr>
      </w:pPr>
      <w:r>
        <w:t xml:space="preserve">V súlade s ustanovením § 34 ods. 1 písm. d) ZVO: predloženie certifikátu vydaného nezávislou inštitúciou, ktorým sa potvrdzuje splnenie požiadaviek technických noriem na systém kvality ochrany </w:t>
      </w:r>
      <w:r w:rsidRPr="00F540DD">
        <w:rPr>
          <w:shd w:val="clear" w:color="auto" w:fill="FFFFFF"/>
        </w:rPr>
        <w:t>bezpečnosti a zdravia pri práci.</w:t>
      </w:r>
    </w:p>
    <w:p w14:paraId="60E1A9E5" w14:textId="77777777" w:rsidR="00730056" w:rsidRPr="00F540DD" w:rsidRDefault="00730056" w:rsidP="007A0D2C">
      <w:pPr>
        <w:pStyle w:val="Heading4"/>
        <w:numPr>
          <w:ilvl w:val="0"/>
          <w:numId w:val="0"/>
        </w:numPr>
        <w:ind w:left="709"/>
        <w:rPr>
          <w:shd w:val="clear" w:color="auto" w:fill="FFFFFF"/>
        </w:rPr>
      </w:pPr>
      <w:r w:rsidRPr="00F540DD">
        <w:rPr>
          <w:shd w:val="clear" w:color="auto" w:fill="FFFFFF"/>
        </w:rPr>
        <w:t xml:space="preserve">Uchádzač preukáže, že je držiteľom platného certifikátu </w:t>
      </w:r>
      <w:r w:rsidRPr="00F540DD">
        <w:rPr>
          <w:b/>
          <w:bCs/>
          <w:shd w:val="clear" w:color="auto" w:fill="FFFFFF"/>
        </w:rPr>
        <w:t>ISO 18001</w:t>
      </w:r>
      <w:r w:rsidRPr="00F540DD">
        <w:rPr>
          <w:shd w:val="clear" w:color="auto" w:fill="FFFFFF"/>
        </w:rPr>
        <w:t xml:space="preserve"> pre oblasť rovnakú alebo podobnú ako predmet zákazky (inžinierske stavby). </w:t>
      </w:r>
    </w:p>
    <w:p w14:paraId="7B2F0D72" w14:textId="4C3FA71C" w:rsidR="00730056" w:rsidRPr="00F540DD" w:rsidRDefault="00730056" w:rsidP="007A0D2C">
      <w:pPr>
        <w:pStyle w:val="Heading4"/>
        <w:numPr>
          <w:ilvl w:val="0"/>
          <w:numId w:val="0"/>
        </w:numPr>
        <w:ind w:left="709"/>
      </w:pPr>
      <w:r w:rsidRPr="00F540DD">
        <w:rPr>
          <w:shd w:val="clear" w:color="auto" w:fill="FFFFFF"/>
        </w:rPr>
        <w:t xml:space="preserve">Verejný obstarávateľ alebo obstarávateľ uzná ako rovnocenný certifikát vydaný príslušným </w:t>
      </w:r>
      <w:r w:rsidRPr="00F540DD">
        <w:rPr>
          <w:shd w:val="clear" w:color="auto" w:fill="FFFFFF"/>
        </w:rPr>
        <w:lastRenderedPageBreak/>
        <w:t>orgánom členského štátu. Ak uchádzač alebo záujemca objektívne nemal možnosť získať príslušný certifikát v určených lehotách, verejný obstarávateľ</w:t>
      </w:r>
      <w:r>
        <w:t xml:space="preserve"> prijme aj iné dôkazy o rovnocenných opatreniach na zabezpečenie splnenia noriem environmentálneho riadenia predložené uchádzačom, ktorými preukáže, že ním navrhované opatrenia sú v súlade s požadovanými normami environmentálneho riadenia.</w:t>
      </w:r>
    </w:p>
    <w:p w14:paraId="02A2B41B" w14:textId="77777777" w:rsidR="00730056" w:rsidRPr="00730056" w:rsidRDefault="00730056" w:rsidP="007A0D2C">
      <w:pPr>
        <w:pStyle w:val="Heading4"/>
        <w:rPr>
          <w:shd w:val="clear" w:color="auto" w:fill="FFFFFF"/>
        </w:rPr>
      </w:pPr>
      <w:r w:rsidRPr="00730056">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14001</w:t>
      </w:r>
      <w:r w:rsidRPr="00730056">
        <w:rPr>
          <w:shd w:val="clear" w:color="auto" w:fill="FFFFFF"/>
        </w:rPr>
        <w:t xml:space="preserve"> pre oblasť rovnakú alebo podobnú ako predmet zákazky (inžinierske stavby). </w:t>
      </w:r>
    </w:p>
    <w:p w14:paraId="682AA4B4"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350D7D55" w14:textId="77777777" w:rsidR="00730056" w:rsidRDefault="00D45E35" w:rsidP="007A0D2C">
      <w:pPr>
        <w:pStyle w:val="Heading4"/>
        <w:rPr>
          <w:shd w:val="clear" w:color="auto" w:fill="FFFFFF"/>
        </w:rPr>
      </w:pPr>
      <w:r w:rsidRPr="00D45E35">
        <w:rPr>
          <w:shd w:val="clear" w:color="auto" w:fill="FFFFFF"/>
        </w:rPr>
        <w:tab/>
      </w:r>
      <w:r w:rsidR="00730056" w:rsidRPr="00730056">
        <w:rPr>
          <w:shd w:val="clear" w:color="auto" w:fill="FFFFFF"/>
        </w:rPr>
        <w:t>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3798C52D" w14:textId="77777777" w:rsidR="007E2341" w:rsidRDefault="007E2341">
      <w:pPr>
        <w:rPr>
          <w:rFonts w:eastAsiaTheme="majorEastAsia" w:cstheme="majorBidi"/>
          <w:b/>
          <w:spacing w:val="30"/>
          <w:sz w:val="28"/>
          <w:szCs w:val="28"/>
        </w:rPr>
      </w:pPr>
    </w:p>
    <w:p w14:paraId="360530D8" w14:textId="77777777" w:rsidR="007E2341" w:rsidRPr="00D10BF0" w:rsidRDefault="007E2341">
      <w:pPr>
        <w:rPr>
          <w:rFonts w:eastAsiaTheme="majorEastAsia" w:cstheme="majorBidi"/>
          <w:b/>
          <w:spacing w:val="30"/>
          <w:sz w:val="28"/>
          <w:szCs w:val="28"/>
        </w:rPr>
      </w:pPr>
    </w:p>
    <w:p w14:paraId="16EF87C7" w14:textId="07EEC33A" w:rsidR="000E48A9" w:rsidRPr="00D10BF0" w:rsidRDefault="004107E4" w:rsidP="00477F49">
      <w:pPr>
        <w:pStyle w:val="Heading1"/>
        <w:numPr>
          <w:ilvl w:val="0"/>
          <w:numId w:val="0"/>
        </w:numPr>
      </w:pPr>
      <w:bookmarkStart w:id="476" w:name="_Toc4416507"/>
      <w:bookmarkStart w:id="477" w:name="_Toc4416650"/>
      <w:bookmarkStart w:id="478" w:name="_Toc4416944"/>
      <w:bookmarkStart w:id="479" w:name="_Toc4416993"/>
      <w:bookmarkStart w:id="480" w:name="_Toc34734263"/>
      <w:r w:rsidRPr="00D10BF0">
        <w:t>SUMARIZÁCIA</w:t>
      </w:r>
      <w:r w:rsidR="008501A8" w:rsidRPr="00D10BF0">
        <w:t xml:space="preserve"> </w:t>
      </w:r>
      <w:r w:rsidR="00D27919" w:rsidRPr="00D10BF0">
        <w:t>PRÍLOH SÚŤAŽNÝCH PODKLADOV</w:t>
      </w:r>
      <w:bookmarkEnd w:id="476"/>
      <w:bookmarkEnd w:id="477"/>
      <w:bookmarkEnd w:id="478"/>
      <w:bookmarkEnd w:id="479"/>
      <w:bookmarkEnd w:id="480"/>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57EB27EA"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t>Zoznam odborníkov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734FAE5A" w:rsidR="00631BE0" w:rsidRPr="00D10BF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415120CF" w14:textId="77777777" w:rsidR="00C721CA" w:rsidRDefault="00C721CA" w:rsidP="00C721CA">
      <w:pPr>
        <w:ind w:left="1276" w:hanging="1276"/>
      </w:pPr>
      <w:r w:rsidRPr="00D10BF0">
        <w:rPr>
          <w:rFonts w:cs="Arial"/>
          <w:szCs w:val="20"/>
        </w:rPr>
        <w:t xml:space="preserve">Príloha č. </w:t>
      </w:r>
      <w:r>
        <w:t>B.1</w:t>
      </w:r>
      <w:r w:rsidRPr="00D10BF0">
        <w:rPr>
          <w:rFonts w:cs="Arial"/>
          <w:szCs w:val="20"/>
        </w:rPr>
        <w:tab/>
      </w:r>
      <w:r w:rsidRPr="007846D3">
        <w:t>Projektová dokumentácia stavby „KANALIZÁCIA A ČOV Kráľová pri Senci, Hrubá Borša, Kostolná pri Dunaji“ s vyjadreniami dotknutých orgánov k územnému / stavebnému konaniu</w:t>
      </w:r>
    </w:p>
    <w:p w14:paraId="606474B2" w14:textId="77777777" w:rsidR="00C721CA" w:rsidRDefault="00C721CA" w:rsidP="00C721CA">
      <w:pPr>
        <w:ind w:left="1276" w:hanging="1276"/>
      </w:pPr>
      <w:r>
        <w:t>Príloha č. B.2</w:t>
      </w:r>
      <w:r>
        <w:tab/>
      </w:r>
      <w:r w:rsidRPr="007846D3">
        <w:t>Všeobecné požiadavky na Stavenisko a vykonávanie prác</w:t>
      </w:r>
    </w:p>
    <w:p w14:paraId="08DDC628" w14:textId="77777777" w:rsidR="00C721CA" w:rsidRDefault="00C721CA" w:rsidP="00C721CA">
      <w:pPr>
        <w:ind w:left="1276" w:hanging="1276"/>
      </w:pPr>
      <w:r>
        <w:t>Príloha č. B.3</w:t>
      </w:r>
      <w:r>
        <w:tab/>
      </w:r>
      <w:r w:rsidRPr="007846D3">
        <w:t>Požiadavky na Dokumentáciu Zhotoviteľa a súvisiacu inžiniersku činnosť</w:t>
      </w:r>
    </w:p>
    <w:p w14:paraId="3F0798D0" w14:textId="68E0F7DB" w:rsidR="00C721CA" w:rsidRDefault="00C721CA" w:rsidP="00C721CA">
      <w:pPr>
        <w:ind w:left="1276" w:hanging="1276"/>
      </w:pPr>
      <w:r>
        <w:t>Príloha č. B.4</w:t>
      </w:r>
      <w:r>
        <w:tab/>
      </w:r>
      <w:r w:rsidRPr="007846D3">
        <w:t>Požiadavky na Skúšky</w:t>
      </w:r>
    </w:p>
    <w:p w14:paraId="1991729D" w14:textId="36D96D4E" w:rsidR="00887489" w:rsidRPr="00F540DD" w:rsidRDefault="00887489">
      <w:pPr>
        <w:ind w:left="1276" w:hanging="1276"/>
      </w:pPr>
      <w:r>
        <w:t>Príloha č. B.5</w:t>
      </w:r>
      <w:r>
        <w:tab/>
      </w:r>
      <w:bookmarkStart w:id="481" w:name="_Hlk34735475"/>
      <w:r>
        <w:t>Požiadavky na časový, technický a p</w:t>
      </w:r>
      <w:r w:rsidR="00BE4AE8">
        <w:t>e</w:t>
      </w:r>
      <w:r>
        <w:t xml:space="preserve">rsonálny </w:t>
      </w:r>
      <w:r w:rsidR="00DB0E13">
        <w:t>harmonogram</w:t>
      </w:r>
      <w:r>
        <w:t xml:space="preserve"> zabezpečenia realizácie </w:t>
      </w:r>
      <w:r w:rsidRPr="00F540DD">
        <w:t>predmetu</w:t>
      </w:r>
      <w:r>
        <w:t xml:space="preserve"> zákazky </w:t>
      </w:r>
      <w:bookmarkEnd w:id="481"/>
      <w:r>
        <w:t>(vrátane vzorových tabuliek na vyplnenie B.5a, B.5b a B.5c)</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82"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82"/>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80020" w14:textId="77777777" w:rsidR="00E72752" w:rsidRDefault="00E72752" w:rsidP="005A4804">
      <w:r>
        <w:separator/>
      </w:r>
    </w:p>
  </w:endnote>
  <w:endnote w:type="continuationSeparator" w:id="0">
    <w:p w14:paraId="0D08F648" w14:textId="77777777" w:rsidR="00E72752" w:rsidRDefault="00E72752" w:rsidP="005A4804">
      <w:r>
        <w:continuationSeparator/>
      </w:r>
    </w:p>
  </w:endnote>
  <w:endnote w:type="continuationNotice" w:id="1">
    <w:p w14:paraId="5338E3A5" w14:textId="77777777" w:rsidR="00E72752" w:rsidRDefault="00E727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mbria"/>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E72752" w:rsidRDefault="00E72752"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E72752" w:rsidRDefault="00E72752"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E72752" w:rsidRDefault="00E72752"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E72752" w:rsidRDefault="00E72752" w:rsidP="00B27975">
                          <w:pPr>
                            <w:spacing w:after="0"/>
                            <w:jc w:val="center"/>
                            <w:rPr>
                              <w:bCs/>
                              <w:sz w:val="16"/>
                              <w:szCs w:val="16"/>
                              <w:lang w:val="cs-CZ"/>
                            </w:rPr>
                          </w:pPr>
                        </w:p>
                        <w:p w14:paraId="3E0A6CD4" w14:textId="68B3B25F" w:rsidR="00E72752" w:rsidRDefault="00E72752"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E72752" w:rsidRPr="001A745F" w:rsidRDefault="00E72752"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E72752" w:rsidRPr="00B27975" w:rsidRDefault="00E72752" w:rsidP="00B27975">
                          <w:pPr>
                            <w:spacing w:after="0"/>
                            <w:jc w:val="center"/>
                            <w:rPr>
                              <w:sz w:val="16"/>
                              <w:szCs w:val="16"/>
                            </w:rPr>
                          </w:pPr>
                        </w:p>
                        <w:p w14:paraId="4E215505" w14:textId="77777777" w:rsidR="00E72752" w:rsidRDefault="00E72752" w:rsidP="00F86097">
                          <w:pPr>
                            <w:spacing w:before="120"/>
                            <w:jc w:val="center"/>
                            <w:rPr>
                              <w:rFonts w:ascii="Proba Pro" w:hAnsi="Proba Pro"/>
                            </w:rPr>
                          </w:pPr>
                        </w:p>
                        <w:p w14:paraId="6FC7855E" w14:textId="77777777" w:rsidR="00E72752" w:rsidRDefault="00E72752" w:rsidP="00932BD9">
                          <w:pPr>
                            <w:jc w:val="center"/>
                            <w:rPr>
                              <w:rFonts w:ascii="Proba Pro" w:hAnsi="Proba Pro"/>
                            </w:rPr>
                          </w:pPr>
                        </w:p>
                        <w:p w14:paraId="54545E35" w14:textId="77777777" w:rsidR="00E72752" w:rsidRDefault="00E72752" w:rsidP="00932BD9">
                          <w:pPr>
                            <w:jc w:val="center"/>
                            <w:rPr>
                              <w:rFonts w:ascii="Proba Pro" w:hAnsi="Proba Pro"/>
                            </w:rPr>
                          </w:pPr>
                        </w:p>
                        <w:p w14:paraId="43AF0938" w14:textId="77777777" w:rsidR="00E72752" w:rsidRPr="00932BD9" w:rsidRDefault="00E72752"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E72752" w:rsidRDefault="00E72752" w:rsidP="00B27975">
                    <w:pPr>
                      <w:spacing w:after="0"/>
                      <w:jc w:val="center"/>
                      <w:rPr>
                        <w:bCs/>
                        <w:sz w:val="16"/>
                        <w:szCs w:val="16"/>
                        <w:lang w:val="cs-CZ"/>
                      </w:rPr>
                    </w:pPr>
                  </w:p>
                  <w:p w14:paraId="3E0A6CD4" w14:textId="68B3B25F" w:rsidR="00E72752" w:rsidRDefault="00E72752"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E72752" w:rsidRPr="001A745F" w:rsidRDefault="00E72752"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E72752" w:rsidRPr="00B27975" w:rsidRDefault="00E72752" w:rsidP="00B27975">
                    <w:pPr>
                      <w:spacing w:after="0"/>
                      <w:jc w:val="center"/>
                      <w:rPr>
                        <w:sz w:val="16"/>
                        <w:szCs w:val="16"/>
                      </w:rPr>
                    </w:pPr>
                  </w:p>
                  <w:p w14:paraId="4E215505" w14:textId="77777777" w:rsidR="00E72752" w:rsidRDefault="00E72752" w:rsidP="00F86097">
                    <w:pPr>
                      <w:spacing w:before="120"/>
                      <w:jc w:val="center"/>
                      <w:rPr>
                        <w:rFonts w:ascii="Proba Pro" w:hAnsi="Proba Pro"/>
                      </w:rPr>
                    </w:pPr>
                  </w:p>
                  <w:p w14:paraId="6FC7855E" w14:textId="77777777" w:rsidR="00E72752" w:rsidRDefault="00E72752" w:rsidP="00932BD9">
                    <w:pPr>
                      <w:jc w:val="center"/>
                      <w:rPr>
                        <w:rFonts w:ascii="Proba Pro" w:hAnsi="Proba Pro"/>
                      </w:rPr>
                    </w:pPr>
                  </w:p>
                  <w:p w14:paraId="54545E35" w14:textId="77777777" w:rsidR="00E72752" w:rsidRDefault="00E72752" w:rsidP="00932BD9">
                    <w:pPr>
                      <w:jc w:val="center"/>
                      <w:rPr>
                        <w:rFonts w:ascii="Proba Pro" w:hAnsi="Proba Pro"/>
                      </w:rPr>
                    </w:pPr>
                  </w:p>
                  <w:p w14:paraId="43AF0938" w14:textId="77777777" w:rsidR="00E72752" w:rsidRPr="00932BD9" w:rsidRDefault="00E72752"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E72752" w:rsidRDefault="00E72752"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E72752" w:rsidRDefault="00E72752"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E72752" w:rsidRDefault="00E72752"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72752" w:rsidRPr="00E465D8" w:rsidRDefault="00E7275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72752" w:rsidRDefault="00E72752" w:rsidP="00785BCA">
                          <w:pPr>
                            <w:spacing w:before="120"/>
                            <w:jc w:val="center"/>
                            <w:rPr>
                              <w:rFonts w:ascii="Proba Pro" w:hAnsi="Proba Pro"/>
                            </w:rPr>
                          </w:pPr>
                        </w:p>
                        <w:p w14:paraId="064EF01A" w14:textId="77777777" w:rsidR="00E72752" w:rsidRDefault="00E72752" w:rsidP="00785BCA">
                          <w:pPr>
                            <w:jc w:val="center"/>
                            <w:rPr>
                              <w:rFonts w:ascii="Proba Pro" w:hAnsi="Proba Pro"/>
                            </w:rPr>
                          </w:pPr>
                        </w:p>
                        <w:p w14:paraId="1D5DC554" w14:textId="77777777" w:rsidR="00E72752" w:rsidRDefault="00E72752" w:rsidP="00785BCA">
                          <w:pPr>
                            <w:jc w:val="center"/>
                            <w:rPr>
                              <w:rFonts w:ascii="Proba Pro" w:hAnsi="Proba Pro"/>
                            </w:rPr>
                          </w:pPr>
                        </w:p>
                        <w:p w14:paraId="3167DD9D" w14:textId="77777777" w:rsidR="00E72752" w:rsidRPr="00932BD9" w:rsidRDefault="00E72752"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E72752" w:rsidRDefault="00E72752"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72752" w:rsidRPr="00E465D8" w:rsidRDefault="00E7275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72752" w:rsidRDefault="00E72752" w:rsidP="00785BCA">
                    <w:pPr>
                      <w:spacing w:before="120"/>
                      <w:jc w:val="center"/>
                      <w:rPr>
                        <w:rFonts w:ascii="Proba Pro" w:hAnsi="Proba Pro"/>
                      </w:rPr>
                    </w:pPr>
                  </w:p>
                  <w:p w14:paraId="064EF01A" w14:textId="77777777" w:rsidR="00E72752" w:rsidRDefault="00E72752" w:rsidP="00785BCA">
                    <w:pPr>
                      <w:jc w:val="center"/>
                      <w:rPr>
                        <w:rFonts w:ascii="Proba Pro" w:hAnsi="Proba Pro"/>
                      </w:rPr>
                    </w:pPr>
                  </w:p>
                  <w:p w14:paraId="1D5DC554" w14:textId="77777777" w:rsidR="00E72752" w:rsidRDefault="00E72752" w:rsidP="00785BCA">
                    <w:pPr>
                      <w:jc w:val="center"/>
                      <w:rPr>
                        <w:rFonts w:ascii="Proba Pro" w:hAnsi="Proba Pro"/>
                      </w:rPr>
                    </w:pPr>
                  </w:p>
                  <w:p w14:paraId="3167DD9D" w14:textId="77777777" w:rsidR="00E72752" w:rsidRPr="00932BD9" w:rsidRDefault="00E72752"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E72752" w:rsidRPr="00B86737" w:rsidRDefault="00E72752"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E72752" w:rsidRPr="00B90118" w:rsidRDefault="00E72752"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E72752" w:rsidRDefault="00E72752"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E72752" w:rsidRDefault="00E72752" w:rsidP="00552DA7">
                          <w:pPr>
                            <w:spacing w:after="0"/>
                            <w:jc w:val="center"/>
                            <w:rPr>
                              <w:bCs/>
                              <w:sz w:val="16"/>
                              <w:szCs w:val="16"/>
                              <w:highlight w:val="yellow"/>
                              <w:lang w:val="cs-CZ"/>
                            </w:rPr>
                          </w:pPr>
                        </w:p>
                        <w:p w14:paraId="15C69EE6" w14:textId="4981135C" w:rsidR="00E72752" w:rsidRDefault="00E72752" w:rsidP="00D81DE4">
                          <w:pPr>
                            <w:spacing w:after="0"/>
                            <w:jc w:val="center"/>
                            <w:rPr>
                              <w:bCs/>
                              <w:sz w:val="16"/>
                              <w:szCs w:val="16"/>
                              <w:lang w:val="cs-CZ"/>
                            </w:rPr>
                          </w:pPr>
                          <w:bookmarkStart w:id="420"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20"/>
                        <w:p w14:paraId="7FCAAB40" w14:textId="77777777" w:rsidR="00E72752" w:rsidRPr="001A745F" w:rsidRDefault="00E72752" w:rsidP="00D81DE4">
                          <w:pPr>
                            <w:spacing w:after="0"/>
                            <w:jc w:val="center"/>
                            <w:rPr>
                              <w:sz w:val="16"/>
                              <w:szCs w:val="16"/>
                            </w:rPr>
                          </w:pPr>
                          <w:r w:rsidRPr="00B27975">
                            <w:rPr>
                              <w:sz w:val="16"/>
                              <w:szCs w:val="16"/>
                            </w:rPr>
                            <w:t xml:space="preserve">Verejná súťaž na obstaranie nadlimitnej zákazky: </w:t>
                          </w:r>
                          <w:bookmarkStart w:id="421" w:name="_Hlk28693002"/>
                          <w:r w:rsidRPr="001A745F">
                            <w:rPr>
                              <w:sz w:val="16"/>
                              <w:szCs w:val="16"/>
                            </w:rPr>
                            <w:t>Kanalizácia a ČOV - Kráľová pri Senci, Kostolná pri Dunaji a Hrubá Borša</w:t>
                          </w:r>
                          <w:bookmarkEnd w:id="421"/>
                        </w:p>
                        <w:p w14:paraId="32E9DEE4" w14:textId="773DB7F1" w:rsidR="00E72752" w:rsidRPr="00552DA7" w:rsidRDefault="00E72752" w:rsidP="00D81DE4">
                          <w:pPr>
                            <w:spacing w:after="0"/>
                            <w:jc w:val="center"/>
                            <w:rPr>
                              <w:bCs/>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E72752" w:rsidRDefault="00E72752" w:rsidP="00552DA7">
                    <w:pPr>
                      <w:spacing w:after="0"/>
                      <w:jc w:val="center"/>
                      <w:rPr>
                        <w:bCs/>
                        <w:sz w:val="16"/>
                        <w:szCs w:val="16"/>
                        <w:highlight w:val="yellow"/>
                        <w:lang w:val="cs-CZ"/>
                      </w:rPr>
                    </w:pPr>
                  </w:p>
                  <w:p w14:paraId="15C69EE6" w14:textId="4981135C" w:rsidR="00E72752" w:rsidRDefault="00E72752" w:rsidP="00D81DE4">
                    <w:pPr>
                      <w:spacing w:after="0"/>
                      <w:jc w:val="center"/>
                      <w:rPr>
                        <w:bCs/>
                        <w:sz w:val="16"/>
                        <w:szCs w:val="16"/>
                        <w:lang w:val="cs-CZ"/>
                      </w:rPr>
                    </w:pPr>
                    <w:bookmarkStart w:id="421"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21"/>
                  <w:p w14:paraId="7FCAAB40" w14:textId="77777777" w:rsidR="00E72752" w:rsidRPr="001A745F" w:rsidRDefault="00E72752" w:rsidP="00D81DE4">
                    <w:pPr>
                      <w:spacing w:after="0"/>
                      <w:jc w:val="center"/>
                      <w:rPr>
                        <w:sz w:val="16"/>
                        <w:szCs w:val="16"/>
                      </w:rPr>
                    </w:pPr>
                    <w:r w:rsidRPr="00B27975">
                      <w:rPr>
                        <w:sz w:val="16"/>
                        <w:szCs w:val="16"/>
                      </w:rPr>
                      <w:t xml:space="preserve">Verejná súťaž na obstaranie nadlimitnej zákazky: </w:t>
                    </w:r>
                    <w:bookmarkStart w:id="422" w:name="_Hlk28693002"/>
                    <w:r w:rsidRPr="001A745F">
                      <w:rPr>
                        <w:sz w:val="16"/>
                        <w:szCs w:val="16"/>
                      </w:rPr>
                      <w:t>Kanalizácia a ČOV - Kráľová pri Senci, Kostolná pri Dunaji a Hrubá Borša</w:t>
                    </w:r>
                    <w:bookmarkEnd w:id="422"/>
                  </w:p>
                  <w:p w14:paraId="32E9DEE4" w14:textId="773DB7F1" w:rsidR="00E72752" w:rsidRPr="00552DA7" w:rsidRDefault="00E72752" w:rsidP="00D81DE4">
                    <w:pPr>
                      <w:spacing w:after="0"/>
                      <w:jc w:val="center"/>
                      <w:rPr>
                        <w:bCs/>
                        <w:sz w:val="16"/>
                        <w:szCs w:val="16"/>
                        <w:lang w:val="cs-CZ"/>
                      </w:rPr>
                    </w:pP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3FA5" w14:textId="77777777" w:rsidR="00E72752" w:rsidRDefault="00E72752" w:rsidP="005A4804">
      <w:r>
        <w:separator/>
      </w:r>
    </w:p>
  </w:footnote>
  <w:footnote w:type="continuationSeparator" w:id="0">
    <w:p w14:paraId="1680D4EF" w14:textId="77777777" w:rsidR="00E72752" w:rsidRDefault="00E72752" w:rsidP="005A4804">
      <w:r>
        <w:continuationSeparator/>
      </w:r>
    </w:p>
  </w:footnote>
  <w:footnote w:type="continuationNotice" w:id="1">
    <w:p w14:paraId="2242CBEC" w14:textId="77777777" w:rsidR="00E72752" w:rsidRDefault="00E72752"/>
  </w:footnote>
  <w:footnote w:id="2">
    <w:p w14:paraId="3F3AA46D" w14:textId="77777777" w:rsidR="00E72752" w:rsidRDefault="00E72752" w:rsidP="0061156A">
      <w:pPr>
        <w:pStyle w:val="FootnoteText"/>
      </w:pPr>
      <w:r>
        <w:rPr>
          <w:rStyle w:val="FootnoteReference"/>
        </w:rPr>
        <w:footnoteRef/>
      </w:r>
      <w:r>
        <w:t xml:space="preserve"> </w:t>
      </w:r>
      <w:r w:rsidRPr="003A668F">
        <w:rPr>
          <w:sz w:val="16"/>
          <w:szCs w:val="16"/>
        </w:rPr>
        <w:t>Pod pojmom „</w:t>
      </w:r>
      <w:r w:rsidRPr="004E50D2">
        <w:rPr>
          <w:b/>
          <w:bCs/>
          <w:sz w:val="16"/>
          <w:szCs w:val="16"/>
        </w:rPr>
        <w:t>Kan</w:t>
      </w:r>
      <w:r w:rsidRPr="003A668F">
        <w:rPr>
          <w:b/>
          <w:bCs/>
          <w:sz w:val="16"/>
          <w:szCs w:val="16"/>
        </w:rPr>
        <w:t>alizácia</w:t>
      </w:r>
      <w:r w:rsidRPr="003A668F">
        <w:rPr>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3">
    <w:p w14:paraId="47C2B0EE" w14:textId="77777777" w:rsidR="00E72752" w:rsidRDefault="00E72752" w:rsidP="0061156A">
      <w:pPr>
        <w:pStyle w:val="FootnoteText"/>
      </w:pPr>
      <w:r>
        <w:rPr>
          <w:rStyle w:val="FootnoteReference"/>
        </w:rPr>
        <w:footnoteRef/>
      </w:r>
      <w:r>
        <w:t xml:space="preserve"> </w:t>
      </w:r>
      <w:r w:rsidRPr="008376AB">
        <w:rPr>
          <w:sz w:val="16"/>
          <w:szCs w:val="16"/>
        </w:rPr>
        <w:t>Pod pojmom „</w:t>
      </w:r>
      <w:r w:rsidRPr="008376AB">
        <w:rPr>
          <w:b/>
          <w:bCs/>
          <w:sz w:val="16"/>
          <w:szCs w:val="16"/>
        </w:rPr>
        <w:t>Čistiareň odpadových vôd</w:t>
      </w:r>
      <w:r w:rsidRPr="008376AB">
        <w:rPr>
          <w:sz w:val="16"/>
          <w:szCs w:val="16"/>
        </w:rPr>
        <w:t>“ sa pre účely hodnotenia podmienok účasti má namysli súbor objektov a zariadení na čistenie odpadových vôd a osobitných vôd pred ich vypúšťaním do povrchových vôd alebo do podzemných vôd alebo pred ich iným použitím</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8898" w14:textId="77777777" w:rsidR="00E72752" w:rsidRDefault="00E727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3898" w14:textId="77777777" w:rsidR="00E72752" w:rsidRPr="00D0769C" w:rsidRDefault="00E72752" w:rsidP="00D0769C">
    <w:pPr>
      <w:pStyle w:val="Header"/>
      <w:tabs>
        <w:tab w:val="clear" w:pos="4536"/>
        <w:tab w:val="center" w:pos="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627B" w14:textId="77777777" w:rsidR="00E72752" w:rsidRDefault="00E727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E72752" w:rsidRPr="00EA4A4F" w:rsidRDefault="00E72752"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E41A6352"/>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1"/>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4"/>
  </w:num>
  <w:num w:numId="15">
    <w:abstractNumId w:val="7"/>
  </w:num>
  <w:num w:numId="1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 w:ilvl="0">
        <w:start w:val="1"/>
        <w:numFmt w:val="upperLetter"/>
        <w:pStyle w:val="Heading1"/>
        <w:lvlText w:val="ČASŤ %1"/>
        <w:lvlJc w:val="left"/>
        <w:pPr>
          <w:ind w:left="0" w:firstLine="0"/>
        </w:pPr>
        <w:rPr>
          <w:rFonts w:ascii="Cambria" w:hAnsi="Cambria" w:cs="Times New Roman" w:hint="default"/>
          <w:sz w:val="28"/>
        </w:rPr>
      </w:lvl>
    </w:lvlOverride>
    <w:lvlOverride w:ilvl="1">
      <w:startOverride w:val="1"/>
      <w:lvl w:ilvl="1">
        <w:start w:val="1"/>
        <w:numFmt w:val="upperRoman"/>
        <w:pStyle w:val="Heading2"/>
        <w:lvlText w:val="ODDIEL %2"/>
        <w:lvlJc w:val="left"/>
        <w:pPr>
          <w:ind w:left="0" w:firstLine="0"/>
        </w:pPr>
        <w:rPr>
          <w:rFonts w:cs="Times New Roman" w:hint="default"/>
        </w:rPr>
      </w:lvl>
    </w:lvlOverride>
    <w:lvlOverride w:ilvl="2">
      <w:startOverride w:val="1"/>
      <w:lvl w:ilvl="2">
        <w:start w:val="1"/>
        <w:numFmt w:val="decimal"/>
        <w:lvlRestart w:val="1"/>
        <w:pStyle w:val="Heading3"/>
        <w:lvlText w:val="%3"/>
        <w:lvlJc w:val="left"/>
        <w:pPr>
          <w:ind w:left="709" w:hanging="709"/>
        </w:pPr>
        <w:rPr>
          <w:rFonts w:cs="Times New Roman" w:hint="default"/>
        </w:rPr>
      </w:lvl>
    </w:lvlOverride>
    <w:lvlOverride w:ilvl="3">
      <w:startOverride w:val="1"/>
      <w:lvl w:ilvl="3">
        <w:start w:val="1"/>
        <w:numFmt w:val="decimal"/>
        <w:pStyle w:val="Heading4"/>
        <w:lvlText w:val="%3.%4"/>
        <w:lvlJc w:val="left"/>
        <w:pPr>
          <w:ind w:left="709" w:hanging="709"/>
        </w:pPr>
        <w:rPr>
          <w:rFonts w:cs="Times New Roman" w:hint="default"/>
          <w:b w:val="0"/>
          <w:bCs w:val="0"/>
        </w:rPr>
      </w:lvl>
    </w:lvlOverride>
    <w:lvlOverride w:ilvl="4">
      <w:startOverride w:val="1"/>
      <w:lvl w:ilvl="4">
        <w:start w:val="1"/>
        <w:numFmt w:val="decimal"/>
        <w:lvlText w:val="%3.%4.%5"/>
        <w:lvlJc w:val="left"/>
        <w:pPr>
          <w:ind w:left="709" w:hanging="709"/>
        </w:pPr>
        <w:rPr>
          <w:rFonts w:cs="Times New Roman" w:hint="default"/>
        </w:rPr>
      </w:lvl>
    </w:lvlOverride>
    <w:lvlOverride w:ilvl="5">
      <w:startOverride w:val="1"/>
      <w:lvl w:ilvl="5">
        <w:start w:val="1"/>
        <w:numFmt w:val="lowerLetter"/>
        <w:pStyle w:val="Heading6"/>
        <w:lvlText w:val="%6)"/>
        <w:lvlJc w:val="left"/>
        <w:pPr>
          <w:ind w:left="1134" w:hanging="425"/>
        </w:pPr>
        <w:rPr>
          <w:rFonts w:cs="Times New Roman" w:hint="default"/>
        </w:rPr>
      </w:lvl>
    </w:lvlOverride>
    <w:lvlOverride w:ilvl="6">
      <w:startOverride w:val="1"/>
      <w:lvl w:ilvl="6">
        <w:start w:val="1"/>
        <w:numFmt w:val="lowerRoman"/>
        <w:pStyle w:val="Heading7"/>
        <w:lvlText w:val="(%7)"/>
        <w:lvlJc w:val="left"/>
        <w:pPr>
          <w:ind w:left="1559" w:hanging="425"/>
        </w:pPr>
        <w:rPr>
          <w:rFonts w:cs="Times New Roman" w:hint="default"/>
        </w:rPr>
      </w:lvl>
    </w:lvlOverride>
    <w:lvlOverride w:ilvl="7">
      <w:startOverride w:val="1"/>
      <w:lvl w:ilvl="7">
        <w:start w:val="1"/>
        <w:numFmt w:val="lowerLetter"/>
        <w:lvlText w:val="%8."/>
        <w:lvlJc w:val="left"/>
        <w:pPr>
          <w:ind w:left="709" w:hanging="709"/>
        </w:pPr>
        <w:rPr>
          <w:rFonts w:cs="Times New Roman" w:hint="default"/>
        </w:rPr>
      </w:lvl>
    </w:lvlOverride>
    <w:lvlOverride w:ilvl="8">
      <w:startOverride w:val="1"/>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0"/>
  </w:num>
  <w:num w:numId="44">
    <w:abstractNumId w:val="0"/>
  </w:num>
  <w:num w:numId="4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030F"/>
    <w:rsid w:val="00011BFA"/>
    <w:rsid w:val="00012714"/>
    <w:rsid w:val="00012E2D"/>
    <w:rsid w:val="000132D0"/>
    <w:rsid w:val="00013D4E"/>
    <w:rsid w:val="00013EDD"/>
    <w:rsid w:val="00014396"/>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1A3E"/>
    <w:rsid w:val="000824CE"/>
    <w:rsid w:val="00084971"/>
    <w:rsid w:val="00084F6B"/>
    <w:rsid w:val="0008547B"/>
    <w:rsid w:val="000857D2"/>
    <w:rsid w:val="00087BB0"/>
    <w:rsid w:val="00087ED7"/>
    <w:rsid w:val="0009035F"/>
    <w:rsid w:val="000907C0"/>
    <w:rsid w:val="00090BFE"/>
    <w:rsid w:val="000912C0"/>
    <w:rsid w:val="000916B0"/>
    <w:rsid w:val="0009513C"/>
    <w:rsid w:val="00095D57"/>
    <w:rsid w:val="00095FF0"/>
    <w:rsid w:val="000960F7"/>
    <w:rsid w:val="00097369"/>
    <w:rsid w:val="000975F8"/>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4D74"/>
    <w:rsid w:val="000D4DC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4BB2"/>
    <w:rsid w:val="00166513"/>
    <w:rsid w:val="00166646"/>
    <w:rsid w:val="001669E8"/>
    <w:rsid w:val="00166CA4"/>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462"/>
    <w:rsid w:val="00253181"/>
    <w:rsid w:val="00253266"/>
    <w:rsid w:val="0025355A"/>
    <w:rsid w:val="00254B4C"/>
    <w:rsid w:val="00255C5D"/>
    <w:rsid w:val="00255DC6"/>
    <w:rsid w:val="0025634A"/>
    <w:rsid w:val="002570AB"/>
    <w:rsid w:val="002573A5"/>
    <w:rsid w:val="00257B3F"/>
    <w:rsid w:val="00260B6E"/>
    <w:rsid w:val="00260BF7"/>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A7EF8"/>
    <w:rsid w:val="002B0175"/>
    <w:rsid w:val="002B073B"/>
    <w:rsid w:val="002B0757"/>
    <w:rsid w:val="002B1813"/>
    <w:rsid w:val="002B19EE"/>
    <w:rsid w:val="002B2882"/>
    <w:rsid w:val="002B2DE5"/>
    <w:rsid w:val="002B5655"/>
    <w:rsid w:val="002B5A5E"/>
    <w:rsid w:val="002B78C8"/>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93A"/>
    <w:rsid w:val="00333563"/>
    <w:rsid w:val="0033414E"/>
    <w:rsid w:val="003344D4"/>
    <w:rsid w:val="003348C6"/>
    <w:rsid w:val="0033609E"/>
    <w:rsid w:val="00336DA5"/>
    <w:rsid w:val="0033706B"/>
    <w:rsid w:val="003412F3"/>
    <w:rsid w:val="00341329"/>
    <w:rsid w:val="003429BE"/>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3D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0E80"/>
    <w:rsid w:val="003E1045"/>
    <w:rsid w:val="003E113B"/>
    <w:rsid w:val="003E19B3"/>
    <w:rsid w:val="003E2A54"/>
    <w:rsid w:val="003E32FC"/>
    <w:rsid w:val="003E395A"/>
    <w:rsid w:val="003E51F7"/>
    <w:rsid w:val="003F138B"/>
    <w:rsid w:val="003F1EEE"/>
    <w:rsid w:val="003F21C1"/>
    <w:rsid w:val="003F50E3"/>
    <w:rsid w:val="003F54B7"/>
    <w:rsid w:val="003F5CD9"/>
    <w:rsid w:val="003F6159"/>
    <w:rsid w:val="003F67BF"/>
    <w:rsid w:val="003F68E6"/>
    <w:rsid w:val="003F6DF0"/>
    <w:rsid w:val="00402523"/>
    <w:rsid w:val="00404E66"/>
    <w:rsid w:val="004057C6"/>
    <w:rsid w:val="0040757D"/>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320F"/>
    <w:rsid w:val="00463A36"/>
    <w:rsid w:val="00464DBD"/>
    <w:rsid w:val="00465340"/>
    <w:rsid w:val="0046554B"/>
    <w:rsid w:val="0046590A"/>
    <w:rsid w:val="004659D9"/>
    <w:rsid w:val="00466964"/>
    <w:rsid w:val="00467999"/>
    <w:rsid w:val="00470ACF"/>
    <w:rsid w:val="004724DD"/>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D89"/>
    <w:rsid w:val="00501557"/>
    <w:rsid w:val="00501C61"/>
    <w:rsid w:val="0050432C"/>
    <w:rsid w:val="00505133"/>
    <w:rsid w:val="00505302"/>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6F79"/>
    <w:rsid w:val="005174AF"/>
    <w:rsid w:val="00520E3D"/>
    <w:rsid w:val="00521553"/>
    <w:rsid w:val="00521F93"/>
    <w:rsid w:val="00522595"/>
    <w:rsid w:val="00522947"/>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3DBE"/>
    <w:rsid w:val="005448B8"/>
    <w:rsid w:val="00544A38"/>
    <w:rsid w:val="00546334"/>
    <w:rsid w:val="00547602"/>
    <w:rsid w:val="005500CD"/>
    <w:rsid w:val="0055100E"/>
    <w:rsid w:val="005515EB"/>
    <w:rsid w:val="0055205F"/>
    <w:rsid w:val="00552DA7"/>
    <w:rsid w:val="00553037"/>
    <w:rsid w:val="0055359B"/>
    <w:rsid w:val="005562DC"/>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6E98"/>
    <w:rsid w:val="0058758B"/>
    <w:rsid w:val="005876BB"/>
    <w:rsid w:val="00587B1D"/>
    <w:rsid w:val="00587EC3"/>
    <w:rsid w:val="00587F8E"/>
    <w:rsid w:val="005902EE"/>
    <w:rsid w:val="00590758"/>
    <w:rsid w:val="00590D00"/>
    <w:rsid w:val="00590E97"/>
    <w:rsid w:val="00591311"/>
    <w:rsid w:val="005918FD"/>
    <w:rsid w:val="00591EC0"/>
    <w:rsid w:val="005929DD"/>
    <w:rsid w:val="005940FC"/>
    <w:rsid w:val="00594134"/>
    <w:rsid w:val="005955A1"/>
    <w:rsid w:val="00596E08"/>
    <w:rsid w:val="00596E99"/>
    <w:rsid w:val="00597FDC"/>
    <w:rsid w:val="005A105D"/>
    <w:rsid w:val="005A10C0"/>
    <w:rsid w:val="005A13EB"/>
    <w:rsid w:val="005A1AE2"/>
    <w:rsid w:val="005A2632"/>
    <w:rsid w:val="005A3DCE"/>
    <w:rsid w:val="005A4804"/>
    <w:rsid w:val="005A4A51"/>
    <w:rsid w:val="005A5354"/>
    <w:rsid w:val="005A5F14"/>
    <w:rsid w:val="005A68A1"/>
    <w:rsid w:val="005A6B32"/>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76A5"/>
    <w:rsid w:val="00600ED3"/>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3F21"/>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3E6"/>
    <w:rsid w:val="006F1BF7"/>
    <w:rsid w:val="006F34A0"/>
    <w:rsid w:val="006F3C26"/>
    <w:rsid w:val="006F4DB9"/>
    <w:rsid w:val="006F724B"/>
    <w:rsid w:val="006F771A"/>
    <w:rsid w:val="00700435"/>
    <w:rsid w:val="007011C1"/>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39F"/>
    <w:rsid w:val="0079348E"/>
    <w:rsid w:val="00794A00"/>
    <w:rsid w:val="007954F2"/>
    <w:rsid w:val="00796BFF"/>
    <w:rsid w:val="007A0066"/>
    <w:rsid w:val="007A09E6"/>
    <w:rsid w:val="007A0A2F"/>
    <w:rsid w:val="007A0C31"/>
    <w:rsid w:val="007A0D2C"/>
    <w:rsid w:val="007A0EF6"/>
    <w:rsid w:val="007A1D60"/>
    <w:rsid w:val="007A2238"/>
    <w:rsid w:val="007A244D"/>
    <w:rsid w:val="007A26BC"/>
    <w:rsid w:val="007A2FAD"/>
    <w:rsid w:val="007A3A52"/>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9B"/>
    <w:rsid w:val="007C15F9"/>
    <w:rsid w:val="007C1CA1"/>
    <w:rsid w:val="007C236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6AB"/>
    <w:rsid w:val="00837DAD"/>
    <w:rsid w:val="00837F89"/>
    <w:rsid w:val="00841566"/>
    <w:rsid w:val="00842F6D"/>
    <w:rsid w:val="008432EB"/>
    <w:rsid w:val="00843CAB"/>
    <w:rsid w:val="008446F8"/>
    <w:rsid w:val="00844CCE"/>
    <w:rsid w:val="00845445"/>
    <w:rsid w:val="0084563B"/>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EE6"/>
    <w:rsid w:val="008A30E7"/>
    <w:rsid w:val="008A3679"/>
    <w:rsid w:val="008A376D"/>
    <w:rsid w:val="008A46CA"/>
    <w:rsid w:val="008A56B4"/>
    <w:rsid w:val="008A62CB"/>
    <w:rsid w:val="008A6340"/>
    <w:rsid w:val="008A63F2"/>
    <w:rsid w:val="008A723B"/>
    <w:rsid w:val="008A72CA"/>
    <w:rsid w:val="008B481C"/>
    <w:rsid w:val="008B4FD5"/>
    <w:rsid w:val="008B5029"/>
    <w:rsid w:val="008B55A0"/>
    <w:rsid w:val="008B56B8"/>
    <w:rsid w:val="008B58C7"/>
    <w:rsid w:val="008B609D"/>
    <w:rsid w:val="008B699B"/>
    <w:rsid w:val="008B7062"/>
    <w:rsid w:val="008B7E06"/>
    <w:rsid w:val="008C2D95"/>
    <w:rsid w:val="008C35C5"/>
    <w:rsid w:val="008C47EE"/>
    <w:rsid w:val="008C4A65"/>
    <w:rsid w:val="008C597E"/>
    <w:rsid w:val="008C688C"/>
    <w:rsid w:val="008C6F96"/>
    <w:rsid w:val="008D01D0"/>
    <w:rsid w:val="008D0688"/>
    <w:rsid w:val="008D0C41"/>
    <w:rsid w:val="008D1755"/>
    <w:rsid w:val="008D1ACE"/>
    <w:rsid w:val="008D1C77"/>
    <w:rsid w:val="008D1FBA"/>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A55"/>
    <w:rsid w:val="00901D4C"/>
    <w:rsid w:val="009022B2"/>
    <w:rsid w:val="009032A3"/>
    <w:rsid w:val="009033FA"/>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1C5A"/>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7544"/>
    <w:rsid w:val="00A77A1E"/>
    <w:rsid w:val="00A80B4E"/>
    <w:rsid w:val="00A82300"/>
    <w:rsid w:val="00A824B1"/>
    <w:rsid w:val="00A82B4C"/>
    <w:rsid w:val="00A82E1A"/>
    <w:rsid w:val="00A82EC4"/>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40B7A"/>
    <w:rsid w:val="00B419DF"/>
    <w:rsid w:val="00B41EF9"/>
    <w:rsid w:val="00B4297E"/>
    <w:rsid w:val="00B442CF"/>
    <w:rsid w:val="00B44F34"/>
    <w:rsid w:val="00B45552"/>
    <w:rsid w:val="00B46567"/>
    <w:rsid w:val="00B46CBA"/>
    <w:rsid w:val="00B47328"/>
    <w:rsid w:val="00B5048C"/>
    <w:rsid w:val="00B50EB6"/>
    <w:rsid w:val="00B518AB"/>
    <w:rsid w:val="00B52600"/>
    <w:rsid w:val="00B53367"/>
    <w:rsid w:val="00B538F1"/>
    <w:rsid w:val="00B53A4D"/>
    <w:rsid w:val="00B55E7F"/>
    <w:rsid w:val="00B573A9"/>
    <w:rsid w:val="00B60373"/>
    <w:rsid w:val="00B61520"/>
    <w:rsid w:val="00B64198"/>
    <w:rsid w:val="00B64A88"/>
    <w:rsid w:val="00B65642"/>
    <w:rsid w:val="00B66B3A"/>
    <w:rsid w:val="00B67985"/>
    <w:rsid w:val="00B67E55"/>
    <w:rsid w:val="00B70685"/>
    <w:rsid w:val="00B70BFB"/>
    <w:rsid w:val="00B70E9E"/>
    <w:rsid w:val="00B716D1"/>
    <w:rsid w:val="00B72FC2"/>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ABD"/>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DB0"/>
    <w:rsid w:val="00BF557D"/>
    <w:rsid w:val="00BF623F"/>
    <w:rsid w:val="00BF749A"/>
    <w:rsid w:val="00BF7B80"/>
    <w:rsid w:val="00BF7EFA"/>
    <w:rsid w:val="00C00279"/>
    <w:rsid w:val="00C00374"/>
    <w:rsid w:val="00C0082D"/>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3633"/>
    <w:rsid w:val="00C7432B"/>
    <w:rsid w:val="00C74400"/>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B25"/>
    <w:rsid w:val="00CD2CD3"/>
    <w:rsid w:val="00CD367E"/>
    <w:rsid w:val="00CD376D"/>
    <w:rsid w:val="00CD3D54"/>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F0278"/>
    <w:rsid w:val="00CF04CB"/>
    <w:rsid w:val="00CF08F0"/>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4883"/>
    <w:rsid w:val="00D05133"/>
    <w:rsid w:val="00D0559B"/>
    <w:rsid w:val="00D057C3"/>
    <w:rsid w:val="00D061FB"/>
    <w:rsid w:val="00D0664D"/>
    <w:rsid w:val="00D06BE7"/>
    <w:rsid w:val="00D0749D"/>
    <w:rsid w:val="00D074D2"/>
    <w:rsid w:val="00D0769C"/>
    <w:rsid w:val="00D076F1"/>
    <w:rsid w:val="00D1063E"/>
    <w:rsid w:val="00D10BF0"/>
    <w:rsid w:val="00D114AB"/>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35F7"/>
    <w:rsid w:val="00D437E4"/>
    <w:rsid w:val="00D43D47"/>
    <w:rsid w:val="00D44894"/>
    <w:rsid w:val="00D44A44"/>
    <w:rsid w:val="00D45A2E"/>
    <w:rsid w:val="00D45E35"/>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3503"/>
    <w:rsid w:val="00D64732"/>
    <w:rsid w:val="00D64850"/>
    <w:rsid w:val="00D65C5A"/>
    <w:rsid w:val="00D65DC6"/>
    <w:rsid w:val="00D66A40"/>
    <w:rsid w:val="00D66B27"/>
    <w:rsid w:val="00D66C5D"/>
    <w:rsid w:val="00D67167"/>
    <w:rsid w:val="00D674C2"/>
    <w:rsid w:val="00D709CC"/>
    <w:rsid w:val="00D70B21"/>
    <w:rsid w:val="00D70FE6"/>
    <w:rsid w:val="00D71578"/>
    <w:rsid w:val="00D71848"/>
    <w:rsid w:val="00D72188"/>
    <w:rsid w:val="00D729D8"/>
    <w:rsid w:val="00D7402F"/>
    <w:rsid w:val="00D7428B"/>
    <w:rsid w:val="00D7440B"/>
    <w:rsid w:val="00D744E0"/>
    <w:rsid w:val="00D74DB8"/>
    <w:rsid w:val="00D74E8E"/>
    <w:rsid w:val="00D74F88"/>
    <w:rsid w:val="00D757BE"/>
    <w:rsid w:val="00D7602D"/>
    <w:rsid w:val="00D766C9"/>
    <w:rsid w:val="00D80C68"/>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7FA"/>
    <w:rsid w:val="00DB5172"/>
    <w:rsid w:val="00DB5247"/>
    <w:rsid w:val="00DB66B2"/>
    <w:rsid w:val="00DB6845"/>
    <w:rsid w:val="00DB7001"/>
    <w:rsid w:val="00DB79BE"/>
    <w:rsid w:val="00DC0C78"/>
    <w:rsid w:val="00DC2038"/>
    <w:rsid w:val="00DC287F"/>
    <w:rsid w:val="00DC30BD"/>
    <w:rsid w:val="00DC394A"/>
    <w:rsid w:val="00DC43EB"/>
    <w:rsid w:val="00DC4C10"/>
    <w:rsid w:val="00DC547E"/>
    <w:rsid w:val="00DC5C04"/>
    <w:rsid w:val="00DC66FF"/>
    <w:rsid w:val="00DC7F46"/>
    <w:rsid w:val="00DD0D61"/>
    <w:rsid w:val="00DD0EA4"/>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11"/>
    <w:rsid w:val="00E14781"/>
    <w:rsid w:val="00E150AC"/>
    <w:rsid w:val="00E15CA6"/>
    <w:rsid w:val="00E16B8D"/>
    <w:rsid w:val="00E17A98"/>
    <w:rsid w:val="00E20252"/>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DC5"/>
    <w:rsid w:val="00E26190"/>
    <w:rsid w:val="00E27C31"/>
    <w:rsid w:val="00E301E9"/>
    <w:rsid w:val="00E307E9"/>
    <w:rsid w:val="00E30DA3"/>
    <w:rsid w:val="00E313AA"/>
    <w:rsid w:val="00E31E54"/>
    <w:rsid w:val="00E32A9C"/>
    <w:rsid w:val="00E34135"/>
    <w:rsid w:val="00E3472B"/>
    <w:rsid w:val="00E347F7"/>
    <w:rsid w:val="00E355AA"/>
    <w:rsid w:val="00E371CE"/>
    <w:rsid w:val="00E37DEB"/>
    <w:rsid w:val="00E406FC"/>
    <w:rsid w:val="00E41AAB"/>
    <w:rsid w:val="00E41B97"/>
    <w:rsid w:val="00E465D8"/>
    <w:rsid w:val="00E469EE"/>
    <w:rsid w:val="00E46F0E"/>
    <w:rsid w:val="00E4711F"/>
    <w:rsid w:val="00E47EF7"/>
    <w:rsid w:val="00E50520"/>
    <w:rsid w:val="00E51486"/>
    <w:rsid w:val="00E52DF0"/>
    <w:rsid w:val="00E53DEA"/>
    <w:rsid w:val="00E53EE2"/>
    <w:rsid w:val="00E54970"/>
    <w:rsid w:val="00E55900"/>
    <w:rsid w:val="00E5696D"/>
    <w:rsid w:val="00E569CD"/>
    <w:rsid w:val="00E56C9D"/>
    <w:rsid w:val="00E570E4"/>
    <w:rsid w:val="00E57877"/>
    <w:rsid w:val="00E57C47"/>
    <w:rsid w:val="00E57C7E"/>
    <w:rsid w:val="00E57D88"/>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A13"/>
    <w:rsid w:val="00E71BF1"/>
    <w:rsid w:val="00E71F29"/>
    <w:rsid w:val="00E720C5"/>
    <w:rsid w:val="00E72752"/>
    <w:rsid w:val="00E72EF5"/>
    <w:rsid w:val="00E73282"/>
    <w:rsid w:val="00E73295"/>
    <w:rsid w:val="00E737EA"/>
    <w:rsid w:val="00E73A68"/>
    <w:rsid w:val="00E743E0"/>
    <w:rsid w:val="00E75582"/>
    <w:rsid w:val="00E75FA6"/>
    <w:rsid w:val="00E766B4"/>
    <w:rsid w:val="00E76D6B"/>
    <w:rsid w:val="00E81469"/>
    <w:rsid w:val="00E81EA7"/>
    <w:rsid w:val="00E82F6D"/>
    <w:rsid w:val="00E82FAC"/>
    <w:rsid w:val="00E850BB"/>
    <w:rsid w:val="00E86A5E"/>
    <w:rsid w:val="00E86ECC"/>
    <w:rsid w:val="00E872AB"/>
    <w:rsid w:val="00E902D4"/>
    <w:rsid w:val="00E90568"/>
    <w:rsid w:val="00E91245"/>
    <w:rsid w:val="00E9154F"/>
    <w:rsid w:val="00E91BDB"/>
    <w:rsid w:val="00E91E03"/>
    <w:rsid w:val="00E92CC1"/>
    <w:rsid w:val="00E93616"/>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A7F9F"/>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D000F"/>
    <w:rsid w:val="00ED1E39"/>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6B51"/>
    <w:rsid w:val="00EF6C88"/>
    <w:rsid w:val="00EF74D3"/>
    <w:rsid w:val="00EF7AA1"/>
    <w:rsid w:val="00F022B1"/>
    <w:rsid w:val="00F02855"/>
    <w:rsid w:val="00F0378A"/>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2CAC"/>
    <w:rsid w:val="00F3358C"/>
    <w:rsid w:val="00F338C8"/>
    <w:rsid w:val="00F33E0A"/>
    <w:rsid w:val="00F34451"/>
    <w:rsid w:val="00F351D9"/>
    <w:rsid w:val="00F35205"/>
    <w:rsid w:val="00F3647D"/>
    <w:rsid w:val="00F3669B"/>
    <w:rsid w:val="00F376A8"/>
    <w:rsid w:val="00F411F7"/>
    <w:rsid w:val="00F41E79"/>
    <w:rsid w:val="00F428F8"/>
    <w:rsid w:val="00F443EC"/>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A32"/>
    <w:rsid w:val="00F82768"/>
    <w:rsid w:val="00F83139"/>
    <w:rsid w:val="00F835D2"/>
    <w:rsid w:val="00F83AA7"/>
    <w:rsid w:val="00F83C85"/>
    <w:rsid w:val="00F84C4C"/>
    <w:rsid w:val="00F8524B"/>
    <w:rsid w:val="00F86097"/>
    <w:rsid w:val="00F86CBB"/>
    <w:rsid w:val="00F87037"/>
    <w:rsid w:val="00F87679"/>
    <w:rsid w:val="00F87B0D"/>
    <w:rsid w:val="00F9112F"/>
    <w:rsid w:val="00F91256"/>
    <w:rsid w:val="00F920FF"/>
    <w:rsid w:val="00F92565"/>
    <w:rsid w:val="00F92C98"/>
    <w:rsid w:val="00F93FE0"/>
    <w:rsid w:val="00F946F7"/>
    <w:rsid w:val="00F9517C"/>
    <w:rsid w:val="00F95768"/>
    <w:rsid w:val="00F95D9C"/>
    <w:rsid w:val="00F9610C"/>
    <w:rsid w:val="00F9659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7EA0"/>
    <w:rsid w:val="00FC0082"/>
    <w:rsid w:val="00FC04A8"/>
    <w:rsid w:val="00FC1295"/>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7A0D2C"/>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2A70A4"/>
    <w:pPr>
      <w:widowControl w:val="0"/>
      <w:ind w:left="709"/>
      <w:outlineLvl w:val="4"/>
    </w:pPr>
    <w:rPr>
      <w:rFonts w:eastAsiaTheme="majorEastAsia" w:cstheme="majorBidi"/>
    </w:rPr>
  </w:style>
  <w:style w:type="paragraph" w:styleId="Heading6">
    <w:name w:val="heading 6"/>
    <w:next w:val="Normal"/>
    <w:link w:val="Heading6Char"/>
    <w:autoRedefine/>
    <w:uiPriority w:val="9"/>
    <w:unhideWhenUsed/>
    <w:qFormat/>
    <w:rsid w:val="00283EDF"/>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A0D2C"/>
    <w:rPr>
      <w:rFonts w:ascii="Cambria" w:hAnsi="Cambria" w:cs="Arial"/>
      <w:sz w:val="20"/>
      <w:szCs w:val="20"/>
      <w:lang w:val="sk-SK"/>
    </w:rPr>
  </w:style>
  <w:style w:type="character" w:customStyle="1" w:styleId="Heading5Char">
    <w:name w:val="Heading 5 Char"/>
    <w:basedOn w:val="DefaultParagraphFont"/>
    <w:link w:val="Heading5"/>
    <w:uiPriority w:val="9"/>
    <w:rsid w:val="002A70A4"/>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283EDF"/>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table" w:styleId="GridTable4-Accent4">
    <w:name w:val="Grid Table 4 Accent 4"/>
    <w:basedOn w:val="TableNormal"/>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files.nar.cz/docs/josephine/sk/Technicke_poziadavky_sw_JOSEPHIN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icrosoft.com/edge"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google.com/chrome"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 Id="rId22" Type="http://schemas.openxmlformats.org/officeDocument/2006/relationships/hyperlink" Target="http://firefox.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029D88-F760-424F-B154-8118E8C2F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149</TotalTime>
  <Pages>34</Pages>
  <Words>14876</Words>
  <Characters>84795</Characters>
  <Application>Microsoft Office Word</Application>
  <DocSecurity>0</DocSecurity>
  <Lines>706</Lines>
  <Paragraphs>198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99473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57</cp:revision>
  <cp:lastPrinted>2019-05-02T08:47:00Z</cp:lastPrinted>
  <dcterms:created xsi:type="dcterms:W3CDTF">2020-02-26T15:23:00Z</dcterms:created>
  <dcterms:modified xsi:type="dcterms:W3CDTF">2020-08-24T08:15:00Z</dcterms:modified>
</cp:coreProperties>
</file>